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488EB" w14:textId="77777777" w:rsidR="006337C6" w:rsidRPr="00314C2F" w:rsidRDefault="006337C6" w:rsidP="000575BB">
      <w:pPr>
        <w:spacing w:line="216" w:lineRule="auto"/>
        <w:jc w:val="center"/>
        <w:rPr>
          <w:b/>
          <w:sz w:val="22"/>
          <w:szCs w:val="22"/>
          <w:lang w:val="uk-UA"/>
        </w:rPr>
      </w:pPr>
    </w:p>
    <w:p w14:paraId="37F57607" w14:textId="77777777" w:rsidR="000575BB" w:rsidRPr="00144C1F" w:rsidRDefault="000575BB" w:rsidP="000575BB">
      <w:pPr>
        <w:spacing w:line="216" w:lineRule="auto"/>
        <w:jc w:val="center"/>
        <w:rPr>
          <w:b/>
          <w:sz w:val="22"/>
        </w:rPr>
      </w:pPr>
      <w:r w:rsidRPr="00314C2F">
        <w:rPr>
          <w:b/>
          <w:sz w:val="22"/>
          <w:szCs w:val="22"/>
          <w:lang w:val="uk-UA"/>
        </w:rPr>
        <w:t>Договір №</w:t>
      </w:r>
    </w:p>
    <w:p w14:paraId="5EBDB3D2" w14:textId="5EBD02D7" w:rsidR="000575BB" w:rsidRDefault="000575BB" w:rsidP="000575BB">
      <w:pPr>
        <w:spacing w:line="216" w:lineRule="auto"/>
        <w:jc w:val="center"/>
        <w:rPr>
          <w:ins w:id="0" w:author="Yevheniia YELTSOVA" w:date="2021-08-31T17:42:00Z"/>
          <w:b/>
          <w:sz w:val="22"/>
          <w:szCs w:val="22"/>
          <w:lang w:val="uk-UA"/>
        </w:rPr>
      </w:pPr>
      <w:r w:rsidRPr="00314C2F">
        <w:rPr>
          <w:b/>
          <w:sz w:val="22"/>
          <w:szCs w:val="22"/>
          <w:lang w:val="uk-UA"/>
        </w:rPr>
        <w:t xml:space="preserve">про </w:t>
      </w:r>
      <w:r w:rsidR="00CA0365" w:rsidRPr="00314C2F">
        <w:rPr>
          <w:b/>
          <w:sz w:val="22"/>
          <w:szCs w:val="22"/>
          <w:lang w:val="uk-UA"/>
        </w:rPr>
        <w:t>зарахування</w:t>
      </w:r>
      <w:r w:rsidR="00A90163" w:rsidRPr="00314C2F">
        <w:rPr>
          <w:b/>
          <w:sz w:val="22"/>
          <w:szCs w:val="22"/>
          <w:lang w:val="uk-UA"/>
        </w:rPr>
        <w:t xml:space="preserve"> коштів</w:t>
      </w:r>
      <w:r w:rsidR="00CA0365" w:rsidRPr="00314C2F">
        <w:rPr>
          <w:b/>
          <w:sz w:val="22"/>
          <w:szCs w:val="22"/>
          <w:lang w:val="uk-UA"/>
        </w:rPr>
        <w:t xml:space="preserve"> на користь фізичних осіб</w:t>
      </w:r>
      <w:r w:rsidR="00A90163" w:rsidRPr="00314C2F">
        <w:rPr>
          <w:b/>
          <w:sz w:val="22"/>
          <w:szCs w:val="22"/>
          <w:lang w:val="uk-UA"/>
        </w:rPr>
        <w:t xml:space="preserve"> </w:t>
      </w:r>
      <w:r w:rsidR="00313030" w:rsidRPr="00314C2F">
        <w:rPr>
          <w:b/>
          <w:sz w:val="22"/>
          <w:szCs w:val="22"/>
          <w:lang w:val="uk-UA"/>
        </w:rPr>
        <w:t>в рамках спільних проектів</w:t>
      </w:r>
    </w:p>
    <w:p w14:paraId="1422D6E3" w14:textId="77777777" w:rsidR="00380456" w:rsidRPr="00314C2F" w:rsidRDefault="00380456" w:rsidP="000575BB">
      <w:pPr>
        <w:spacing w:line="216" w:lineRule="auto"/>
        <w:jc w:val="center"/>
        <w:rPr>
          <w:b/>
          <w:sz w:val="22"/>
          <w:szCs w:val="22"/>
          <w:lang w:val="uk-UA"/>
        </w:rPr>
      </w:pPr>
    </w:p>
    <w:p w14:paraId="2EA871DB" w14:textId="77777777" w:rsidR="0035560C" w:rsidRPr="00314C2F" w:rsidRDefault="0035560C" w:rsidP="0035560C">
      <w:pPr>
        <w:tabs>
          <w:tab w:val="left" w:pos="9180"/>
        </w:tabs>
        <w:jc w:val="both"/>
        <w:rPr>
          <w:b/>
          <w:sz w:val="22"/>
          <w:szCs w:val="22"/>
          <w:lang w:val="uk-UA"/>
        </w:rPr>
      </w:pPr>
    </w:p>
    <w:p w14:paraId="0F24ADFC" w14:textId="6AC33B0B" w:rsidR="001A7D27" w:rsidRPr="00314C2F" w:rsidRDefault="001A7D27" w:rsidP="00380456">
      <w:pPr>
        <w:pStyle w:val="1"/>
        <w:spacing w:line="216" w:lineRule="auto"/>
        <w:ind w:right="113"/>
        <w:rPr>
          <w:sz w:val="22"/>
          <w:szCs w:val="22"/>
          <w:lang w:val="uk-UA"/>
        </w:rPr>
        <w:pPrChange w:id="1" w:author="Yevheniia YELTSOVA" w:date="2021-08-31T17:42:00Z">
          <w:pPr>
            <w:pStyle w:val="1"/>
            <w:spacing w:line="216" w:lineRule="auto"/>
            <w:ind w:right="113"/>
            <w:jc w:val="center"/>
          </w:pPr>
        </w:pPrChange>
      </w:pPr>
      <w:r w:rsidRPr="00314C2F">
        <w:rPr>
          <w:sz w:val="22"/>
          <w:szCs w:val="22"/>
          <w:lang w:val="uk-UA"/>
        </w:rPr>
        <w:t>м</w:t>
      </w:r>
      <w:del w:id="2" w:author="Dmytro UZUN" w:date="2020-12-08T12:20:00Z">
        <w:r w:rsidRPr="00314C2F" w:rsidDel="009A5E9A">
          <w:rPr>
            <w:sz w:val="22"/>
            <w:szCs w:val="22"/>
            <w:lang w:val="uk-UA"/>
          </w:rPr>
          <w:delText xml:space="preserve">.________          </w:delText>
        </w:r>
      </w:del>
      <w:ins w:id="3" w:author="Dmytro UZUN" w:date="2020-12-08T12:20:00Z">
        <w:r w:rsidR="009A5E9A" w:rsidRPr="00314C2F">
          <w:rPr>
            <w:sz w:val="22"/>
            <w:szCs w:val="22"/>
            <w:lang w:val="uk-UA"/>
          </w:rPr>
          <w:t>.</w:t>
        </w:r>
        <w:r w:rsidR="009A5E9A">
          <w:rPr>
            <w:sz w:val="22"/>
            <w:szCs w:val="22"/>
            <w:lang w:val="uk-UA"/>
          </w:rPr>
          <w:t xml:space="preserve"> </w:t>
        </w:r>
        <w:del w:id="4" w:author="Yevheniia YELTSOVA" w:date="2021-08-31T17:42:00Z">
          <w:r w:rsidR="009A5E9A" w:rsidDel="00380456">
            <w:rPr>
              <w:sz w:val="22"/>
              <w:szCs w:val="22"/>
              <w:lang w:val="uk-UA"/>
            </w:rPr>
            <w:delText>Одеса</w:delText>
          </w:r>
        </w:del>
        <w:r w:rsidR="009A5E9A" w:rsidRPr="00314C2F">
          <w:rPr>
            <w:sz w:val="22"/>
            <w:szCs w:val="22"/>
            <w:lang w:val="uk-UA"/>
          </w:rPr>
          <w:t xml:space="preserve"> </w:t>
        </w:r>
      </w:ins>
      <w:ins w:id="5" w:author="Yevheniia YELTSOVA" w:date="2021-08-31T17:42:00Z">
        <w:r w:rsidR="00380456">
          <w:rPr>
            <w:sz w:val="22"/>
            <w:szCs w:val="22"/>
            <w:lang w:val="uk-UA"/>
          </w:rPr>
          <w:t>Каховка</w:t>
        </w:r>
      </w:ins>
      <w:ins w:id="6" w:author="Dmytro UZUN" w:date="2020-12-08T12:20:00Z">
        <w:del w:id="7" w:author="Yevheniia YELTSOVA" w:date="2021-08-31T17:42:00Z">
          <w:r w:rsidR="009A5E9A" w:rsidRPr="00314C2F" w:rsidDel="00380456">
            <w:rPr>
              <w:sz w:val="22"/>
              <w:szCs w:val="22"/>
              <w:lang w:val="uk-UA"/>
            </w:rPr>
            <w:delText xml:space="preserve">   </w:delText>
          </w:r>
        </w:del>
        <w:r w:rsidR="009A5E9A" w:rsidRPr="00314C2F">
          <w:rPr>
            <w:sz w:val="22"/>
            <w:szCs w:val="22"/>
            <w:lang w:val="uk-UA"/>
          </w:rPr>
          <w:t xml:space="preserve">    </w:t>
        </w:r>
      </w:ins>
      <w:r w:rsidRPr="00314C2F">
        <w:rPr>
          <w:sz w:val="22"/>
          <w:szCs w:val="22"/>
          <w:lang w:val="uk-UA"/>
        </w:rPr>
        <w:tab/>
        <w:t xml:space="preserve">                                  </w:t>
      </w:r>
      <w:del w:id="8" w:author="Yevheniia YELTSOVA" w:date="2021-08-31T17:42:00Z">
        <w:r w:rsidRPr="00314C2F" w:rsidDel="00380456">
          <w:rPr>
            <w:sz w:val="22"/>
            <w:szCs w:val="22"/>
            <w:lang w:val="uk-UA"/>
          </w:rPr>
          <w:delText xml:space="preserve">  </w:delText>
        </w:r>
      </w:del>
      <w:r w:rsidRPr="00314C2F">
        <w:rPr>
          <w:sz w:val="22"/>
          <w:szCs w:val="22"/>
          <w:lang w:val="uk-UA"/>
        </w:rPr>
        <w:t xml:space="preserve">          </w:t>
      </w:r>
      <w:r w:rsidR="00E8461C" w:rsidRPr="00314C2F">
        <w:rPr>
          <w:sz w:val="22"/>
          <w:szCs w:val="22"/>
          <w:lang w:val="uk-UA"/>
        </w:rPr>
        <w:t xml:space="preserve">                               </w:t>
      </w:r>
      <w:r w:rsidRPr="00314C2F">
        <w:rPr>
          <w:sz w:val="22"/>
          <w:szCs w:val="22"/>
          <w:lang w:val="uk-UA"/>
        </w:rPr>
        <w:t xml:space="preserve">                                   </w:t>
      </w:r>
      <w:r w:rsidRPr="001F48D6">
        <w:rPr>
          <w:b/>
          <w:bCs/>
          <w:sz w:val="22"/>
          <w:szCs w:val="22"/>
          <w:lang w:val="uk-UA"/>
          <w:rPrChange w:id="9" w:author="Yevgen VOLCHENSKYI" w:date="2021-08-31T14:29:00Z">
            <w:rPr>
              <w:sz w:val="22"/>
              <w:szCs w:val="22"/>
              <w:lang w:val="uk-UA"/>
            </w:rPr>
          </w:rPrChange>
        </w:rPr>
        <w:t>“___”_</w:t>
      </w:r>
      <w:del w:id="10" w:author="Yevheniia YELTSOVA" w:date="2021-08-31T17:24:00Z">
        <w:r w:rsidRPr="001F48D6" w:rsidDel="00D27624">
          <w:rPr>
            <w:b/>
            <w:bCs/>
            <w:sz w:val="22"/>
            <w:szCs w:val="22"/>
            <w:lang w:val="uk-UA"/>
            <w:rPrChange w:id="11" w:author="Yevgen VOLCHENSKYI" w:date="2021-08-31T14:29:00Z">
              <w:rPr>
                <w:sz w:val="22"/>
                <w:szCs w:val="22"/>
                <w:lang w:val="uk-UA"/>
              </w:rPr>
            </w:rPrChange>
          </w:rPr>
          <w:delText>___</w:delText>
        </w:r>
      </w:del>
      <w:ins w:id="12" w:author="Yevheniia YELTSOVA" w:date="2021-08-31T17:24:00Z">
        <w:r w:rsidR="00D27624">
          <w:rPr>
            <w:b/>
            <w:bCs/>
            <w:sz w:val="22"/>
            <w:szCs w:val="22"/>
            <w:lang w:val="uk-UA"/>
          </w:rPr>
          <w:t>серпень</w:t>
        </w:r>
      </w:ins>
      <w:del w:id="13" w:author="Yevheniia YELTSOVA" w:date="2021-08-31T17:24:00Z">
        <w:r w:rsidRPr="001F48D6" w:rsidDel="00D27624">
          <w:rPr>
            <w:b/>
            <w:bCs/>
            <w:sz w:val="22"/>
            <w:szCs w:val="22"/>
            <w:lang w:val="uk-UA"/>
            <w:rPrChange w:id="14" w:author="Yevgen VOLCHENSKYI" w:date="2021-08-31T14:29:00Z">
              <w:rPr>
                <w:sz w:val="22"/>
                <w:szCs w:val="22"/>
                <w:lang w:val="uk-UA"/>
              </w:rPr>
            </w:rPrChange>
          </w:rPr>
          <w:delText>__</w:delText>
        </w:r>
      </w:del>
      <w:r w:rsidRPr="001F48D6">
        <w:rPr>
          <w:b/>
          <w:bCs/>
          <w:sz w:val="22"/>
          <w:szCs w:val="22"/>
          <w:lang w:val="uk-UA"/>
          <w:rPrChange w:id="15" w:author="Yevgen VOLCHENSKYI" w:date="2021-08-31T14:29:00Z">
            <w:rPr>
              <w:sz w:val="22"/>
              <w:szCs w:val="22"/>
              <w:lang w:val="uk-UA"/>
            </w:rPr>
          </w:rPrChange>
        </w:rPr>
        <w:t>_2</w:t>
      </w:r>
      <w:ins w:id="16" w:author="Yevheniia YELTSOVA" w:date="2021-08-31T17:24:00Z">
        <w:r w:rsidR="00D27624">
          <w:rPr>
            <w:b/>
            <w:bCs/>
            <w:sz w:val="22"/>
            <w:szCs w:val="22"/>
            <w:lang w:val="uk-UA"/>
          </w:rPr>
          <w:t>021</w:t>
        </w:r>
      </w:ins>
      <w:del w:id="17" w:author="Yevheniia YELTSOVA" w:date="2021-08-31T17:24:00Z">
        <w:r w:rsidRPr="001F48D6" w:rsidDel="00D27624">
          <w:rPr>
            <w:b/>
            <w:bCs/>
            <w:sz w:val="22"/>
            <w:szCs w:val="22"/>
            <w:lang w:val="uk-UA"/>
            <w:rPrChange w:id="18" w:author="Yevgen VOLCHENSKYI" w:date="2021-08-31T14:29:00Z">
              <w:rPr>
                <w:sz w:val="22"/>
                <w:szCs w:val="22"/>
                <w:lang w:val="uk-UA"/>
              </w:rPr>
            </w:rPrChange>
          </w:rPr>
          <w:delText>0_</w:delText>
        </w:r>
      </w:del>
      <w:r w:rsidRPr="001F48D6">
        <w:rPr>
          <w:b/>
          <w:bCs/>
          <w:sz w:val="22"/>
          <w:szCs w:val="22"/>
          <w:lang w:val="uk-UA"/>
          <w:rPrChange w:id="19" w:author="Yevgen VOLCHENSKYI" w:date="2021-08-31T14:29:00Z">
            <w:rPr>
              <w:sz w:val="22"/>
              <w:szCs w:val="22"/>
              <w:lang w:val="uk-UA"/>
            </w:rPr>
          </w:rPrChange>
        </w:rPr>
        <w:t>_р.</w:t>
      </w:r>
    </w:p>
    <w:p w14:paraId="0D3364B5" w14:textId="39EA4BA5" w:rsidR="001A7D27" w:rsidRPr="00314C2F" w:rsidRDefault="00380456" w:rsidP="007E78F4">
      <w:pPr>
        <w:spacing w:line="216" w:lineRule="auto"/>
        <w:jc w:val="both"/>
        <w:rPr>
          <w:sz w:val="22"/>
          <w:szCs w:val="22"/>
          <w:lang w:val="uk-UA"/>
        </w:rPr>
      </w:pPr>
      <w:ins w:id="20" w:author="Yevheniia YELTSOVA" w:date="2021-08-31T17:42:00Z">
        <w:r>
          <w:rPr>
            <w:sz w:val="22"/>
            <w:szCs w:val="22"/>
            <w:lang w:val="uk-UA"/>
          </w:rPr>
          <w:t xml:space="preserve">  </w:t>
        </w:r>
      </w:ins>
    </w:p>
    <w:p w14:paraId="07AB2429" w14:textId="6C7421FC" w:rsidR="00770C8F" w:rsidRPr="00471E94" w:rsidDel="009A5E9A" w:rsidRDefault="001A7D27" w:rsidP="00471E94">
      <w:pPr>
        <w:jc w:val="both"/>
        <w:rPr>
          <w:del w:id="21" w:author="Dmytro UZUN" w:date="2020-12-08T12:21:00Z"/>
          <w:rFonts w:ascii="Helvetica" w:hAnsi="Helvetica" w:cs="Helvetica"/>
          <w:color w:val="000000"/>
          <w:sz w:val="22"/>
          <w:szCs w:val="22"/>
          <w:lang w:val="uk-UA" w:eastAsia="uk-UA"/>
          <w:rPrChange w:id="22" w:author="Yevheniia YELTSOVA" w:date="2021-08-31T17:26:00Z">
            <w:rPr>
              <w:del w:id="23" w:author="Dmytro UZUN" w:date="2020-12-08T12:21:00Z"/>
              <w:sz w:val="22"/>
              <w:szCs w:val="22"/>
              <w:lang w:val="uk-UA"/>
            </w:rPr>
          </w:rPrChange>
        </w:rPr>
        <w:pPrChange w:id="24" w:author="Yevheniia YELTSOVA" w:date="2021-08-31T17:26:00Z">
          <w:pPr>
            <w:ind w:firstLine="360"/>
            <w:jc w:val="both"/>
          </w:pPr>
        </w:pPrChange>
      </w:pPr>
      <w:r w:rsidRPr="00314C2F">
        <w:rPr>
          <w:sz w:val="22"/>
          <w:szCs w:val="22"/>
          <w:lang w:val="uk-UA"/>
        </w:rPr>
        <w:t> </w:t>
      </w:r>
      <w:r w:rsidR="00770C8F" w:rsidRPr="00314C2F">
        <w:rPr>
          <w:sz w:val="22"/>
          <w:szCs w:val="22"/>
          <w:lang w:val="uk-UA"/>
        </w:rPr>
        <w:t xml:space="preserve"> </w:t>
      </w:r>
      <w:r w:rsidR="00CE0C0C" w:rsidRPr="00314C2F">
        <w:rPr>
          <w:sz w:val="22"/>
          <w:szCs w:val="22"/>
          <w:lang w:val="uk-UA"/>
        </w:rPr>
        <w:t>А</w:t>
      </w:r>
      <w:r w:rsidR="00770C8F" w:rsidRPr="00314C2F">
        <w:rPr>
          <w:sz w:val="22"/>
          <w:szCs w:val="22"/>
          <w:lang w:val="uk-UA"/>
        </w:rPr>
        <w:t xml:space="preserve">кціонерне товариство «Райффайзен Банк Аваль» (далі – Банк), </w:t>
      </w:r>
      <w:ins w:id="25" w:author="Yevheniia YELTSOVA" w:date="2021-08-31T17:25:00Z">
        <w:r w:rsidR="00471E94" w:rsidRPr="00471E94">
          <w:rPr>
            <w:sz w:val="22"/>
            <w:szCs w:val="22"/>
            <w:lang w:val="uk-UA"/>
            <w:rPrChange w:id="26" w:author="Yevheniia YELTSOVA" w:date="2021-08-31T17:25:00Z">
              <w:rPr>
                <w:sz w:val="22"/>
                <w:szCs w:val="22"/>
              </w:rPr>
            </w:rPrChange>
          </w:rPr>
          <w:t xml:space="preserve">в особі начальника Проценко Тетяни Анатоліївни, який (яка) діє на підставі довіреності </w:t>
        </w:r>
        <w:proofErr w:type="spellStart"/>
        <w:r w:rsidR="00471E94" w:rsidRPr="00471E94">
          <w:rPr>
            <w:sz w:val="22"/>
            <w:szCs w:val="22"/>
            <w:lang w:val="uk-UA"/>
            <w:rPrChange w:id="27" w:author="Yevheniia YELTSOVA" w:date="2021-08-31T17:25:00Z">
              <w:rPr>
                <w:sz w:val="22"/>
                <w:szCs w:val="22"/>
              </w:rPr>
            </w:rPrChange>
          </w:rPr>
          <w:t>довіреності</w:t>
        </w:r>
        <w:proofErr w:type="spellEnd"/>
        <w:r w:rsidR="00471E94" w:rsidRPr="00471E94">
          <w:rPr>
            <w:sz w:val="22"/>
            <w:szCs w:val="22"/>
            <w:lang w:val="uk-UA"/>
            <w:rPrChange w:id="28" w:author="Yevheniia YELTSOVA" w:date="2021-08-31T17:25:00Z">
              <w:rPr>
                <w:sz w:val="22"/>
                <w:szCs w:val="22"/>
              </w:rPr>
            </w:rPrChange>
          </w:rPr>
          <w:t xml:space="preserve"> №1179в/18-Н, посвідченої 05 жовтня 2018 р. приватним нотаріусом Київського міського округу </w:t>
        </w:r>
        <w:proofErr w:type="spellStart"/>
        <w:r w:rsidR="00471E94" w:rsidRPr="00471E94">
          <w:rPr>
            <w:sz w:val="22"/>
            <w:szCs w:val="22"/>
            <w:lang w:val="uk-UA"/>
            <w:rPrChange w:id="29" w:author="Yevheniia YELTSOVA" w:date="2021-08-31T17:25:00Z">
              <w:rPr>
                <w:sz w:val="22"/>
                <w:szCs w:val="22"/>
              </w:rPr>
            </w:rPrChange>
          </w:rPr>
          <w:t>Соболєвою</w:t>
        </w:r>
        <w:proofErr w:type="spellEnd"/>
        <w:r w:rsidR="00471E94" w:rsidRPr="00471E94">
          <w:rPr>
            <w:sz w:val="22"/>
            <w:szCs w:val="22"/>
            <w:lang w:val="uk-UA"/>
            <w:rPrChange w:id="30" w:author="Yevheniia YELTSOVA" w:date="2021-08-31T17:25:00Z">
              <w:rPr>
                <w:sz w:val="22"/>
                <w:szCs w:val="22"/>
              </w:rPr>
            </w:rPrChange>
          </w:rPr>
          <w:t xml:space="preserve"> В.Л. за реєстровим № 2506, </w:t>
        </w:r>
      </w:ins>
      <w:del w:id="31" w:author="Yevheniia YELTSOVA" w:date="2021-08-31T17:25:00Z">
        <w:r w:rsidR="00770C8F" w:rsidRPr="00314C2F" w:rsidDel="00471E94">
          <w:rPr>
            <w:sz w:val="22"/>
            <w:szCs w:val="22"/>
            <w:lang w:val="uk-UA"/>
          </w:rPr>
          <w:delText xml:space="preserve">в особі </w:delText>
        </w:r>
      </w:del>
      <w:ins w:id="32" w:author="Dmytro UZUN" w:date="2020-12-08T12:21:00Z">
        <w:del w:id="33" w:author="Yevheniia YELTSOVA" w:date="2021-08-31T17:25:00Z">
          <w:r w:rsidR="009A5E9A" w:rsidRPr="00CE7798" w:rsidDel="00471E94">
            <w:rPr>
              <w:sz w:val="22"/>
              <w:szCs w:val="22"/>
              <w:lang w:val="uk-UA"/>
            </w:rPr>
            <w:delText>начальника Таїровського відділення Семенової Вікторії Василівни</w:delText>
          </w:r>
          <w:r w:rsidR="009A5E9A" w:rsidRPr="00314C2F" w:rsidDel="00471E94">
            <w:rPr>
              <w:sz w:val="22"/>
              <w:szCs w:val="22"/>
              <w:lang w:val="uk-UA"/>
            </w:rPr>
            <w:delText>, як</w:delText>
          </w:r>
          <w:r w:rsidR="009A5E9A" w:rsidDel="00471E94">
            <w:rPr>
              <w:sz w:val="22"/>
              <w:szCs w:val="22"/>
              <w:lang w:val="uk-UA"/>
            </w:rPr>
            <w:delText>а</w:delText>
          </w:r>
          <w:r w:rsidR="009A5E9A" w:rsidRPr="00314C2F" w:rsidDel="00471E94">
            <w:rPr>
              <w:sz w:val="22"/>
              <w:szCs w:val="22"/>
              <w:lang w:val="uk-UA"/>
            </w:rPr>
            <w:delText xml:space="preserve"> діє на підставі </w:delText>
          </w:r>
          <w:r w:rsidR="009A5E9A" w:rsidDel="00471E94">
            <w:rPr>
              <w:sz w:val="22"/>
              <w:szCs w:val="22"/>
              <w:lang w:val="uk-UA"/>
            </w:rPr>
            <w:delText xml:space="preserve">довіреності № </w:delText>
          </w:r>
          <w:r w:rsidR="009A5E9A" w:rsidRPr="00CE7798" w:rsidDel="00471E94">
            <w:rPr>
              <w:sz w:val="22"/>
              <w:szCs w:val="22"/>
              <w:lang w:val="uk-UA"/>
            </w:rPr>
            <w:delText>968в/18-Н</w:delText>
          </w:r>
          <w:r w:rsidR="009A5E9A" w:rsidDel="00471E94">
            <w:rPr>
              <w:sz w:val="22"/>
              <w:szCs w:val="22"/>
              <w:lang w:val="uk-UA"/>
            </w:rPr>
            <w:delText xml:space="preserve"> від </w:delText>
          </w:r>
          <w:r w:rsidR="009A5E9A" w:rsidRPr="00CE7798" w:rsidDel="00471E94">
            <w:rPr>
              <w:sz w:val="22"/>
              <w:szCs w:val="22"/>
              <w:lang w:val="uk-UA"/>
            </w:rPr>
            <w:delText>02.08.2018</w:delText>
          </w:r>
          <w:r w:rsidR="009A5E9A" w:rsidDel="00471E94">
            <w:rPr>
              <w:sz w:val="22"/>
              <w:szCs w:val="22"/>
              <w:lang w:val="uk-UA"/>
            </w:rPr>
            <w:delText xml:space="preserve"> р., посвідченої приватним нотаріусом Київського міського нотаріального округу Соболєвою В.Л. за реєстровим номером № 1927</w:delText>
          </w:r>
        </w:del>
        <w:del w:id="34" w:author="Yevheniia YELTSOVA" w:date="2021-08-31T17:26:00Z">
          <w:r w:rsidR="009A5E9A" w:rsidRPr="00314C2F" w:rsidDel="00471E94">
            <w:rPr>
              <w:sz w:val="22"/>
              <w:szCs w:val="22"/>
              <w:lang w:val="uk-UA"/>
            </w:rPr>
            <w:delText>,</w:delText>
          </w:r>
          <w:r w:rsidR="009A5E9A" w:rsidDel="00471E94">
            <w:rPr>
              <w:sz w:val="22"/>
              <w:szCs w:val="22"/>
              <w:lang w:val="uk-UA"/>
            </w:rPr>
            <w:delText xml:space="preserve"> </w:delText>
          </w:r>
        </w:del>
        <w:r w:rsidR="009A5E9A">
          <w:rPr>
            <w:sz w:val="22"/>
            <w:szCs w:val="22"/>
            <w:lang w:val="uk-UA"/>
          </w:rPr>
          <w:t xml:space="preserve">та в особі заступника начальника </w:t>
        </w:r>
      </w:ins>
      <w:ins w:id="35" w:author="Yevheniia YELTSOVA" w:date="2021-08-31T17:27:00Z">
        <w:r w:rsidR="00471E94" w:rsidRPr="004F5EC3">
          <w:rPr>
            <w:sz w:val="22"/>
            <w:szCs w:val="22"/>
            <w:lang w:val="uk-UA"/>
            <w:rPrChange w:id="36" w:author="Yevheniia YELTSOVA" w:date="2021-08-31T17:36:00Z">
              <w:rPr>
                <w:b/>
                <w:bCs/>
                <w:sz w:val="22"/>
                <w:szCs w:val="22"/>
                <w:lang w:val="uk-UA"/>
              </w:rPr>
            </w:rPrChange>
          </w:rPr>
          <w:t>Централ</w:t>
        </w:r>
      </w:ins>
      <w:ins w:id="37" w:author="Yevheniia YELTSOVA" w:date="2021-08-31T17:28:00Z">
        <w:r w:rsidR="00471E94" w:rsidRPr="004F5EC3">
          <w:rPr>
            <w:sz w:val="22"/>
            <w:szCs w:val="22"/>
            <w:lang w:val="uk-UA"/>
            <w:rPrChange w:id="38" w:author="Yevheniia YELTSOVA" w:date="2021-08-31T17:36:00Z">
              <w:rPr>
                <w:b/>
                <w:bCs/>
                <w:sz w:val="22"/>
                <w:szCs w:val="22"/>
                <w:lang w:val="uk-UA"/>
              </w:rPr>
            </w:rPrChange>
          </w:rPr>
          <w:t>ьного Каховського</w:t>
        </w:r>
      </w:ins>
      <w:ins w:id="39" w:author="Dmytro UZUN" w:date="2020-12-08T12:21:00Z">
        <w:del w:id="40" w:author="Yevheniia YELTSOVA" w:date="2021-08-31T17:27:00Z">
          <w:r w:rsidR="009A5E9A" w:rsidRPr="004F5EC3" w:rsidDel="00471E94">
            <w:rPr>
              <w:sz w:val="22"/>
              <w:szCs w:val="22"/>
              <w:lang w:val="uk-UA"/>
              <w:rPrChange w:id="41" w:author="Yevheniia YELTSOVA" w:date="2021-08-31T17:36:00Z">
                <w:rPr>
                  <w:sz w:val="22"/>
                  <w:szCs w:val="22"/>
                  <w:lang w:val="uk-UA"/>
                </w:rPr>
              </w:rPrChange>
            </w:rPr>
            <w:delText>Таїровського</w:delText>
          </w:r>
        </w:del>
        <w:r w:rsidR="009A5E9A" w:rsidRPr="004F5EC3">
          <w:rPr>
            <w:sz w:val="22"/>
            <w:szCs w:val="22"/>
            <w:lang w:val="uk-UA"/>
            <w:rPrChange w:id="42" w:author="Yevheniia YELTSOVA" w:date="2021-08-31T17:36:00Z">
              <w:rPr>
                <w:sz w:val="22"/>
                <w:szCs w:val="22"/>
                <w:lang w:val="uk-UA"/>
              </w:rPr>
            </w:rPrChange>
          </w:rPr>
          <w:t xml:space="preserve"> відділення </w:t>
        </w:r>
        <w:del w:id="43" w:author="Yevheniia YELTSOVA" w:date="2021-08-31T17:28:00Z">
          <w:r w:rsidR="009A5E9A" w:rsidRPr="004F5EC3" w:rsidDel="00471E94">
            <w:rPr>
              <w:sz w:val="22"/>
              <w:szCs w:val="22"/>
              <w:lang w:val="uk-UA"/>
              <w:rPrChange w:id="44" w:author="Yevheniia YELTSOVA" w:date="2021-08-31T17:36:00Z">
                <w:rPr>
                  <w:sz w:val="22"/>
                  <w:szCs w:val="22"/>
                  <w:lang w:val="uk-UA"/>
                </w:rPr>
              </w:rPrChange>
            </w:rPr>
            <w:delText>Демченко Тетяни Сергіївни</w:delText>
          </w:r>
        </w:del>
      </w:ins>
      <w:proofErr w:type="spellStart"/>
      <w:ins w:id="45" w:author="Yevheniia YELTSOVA" w:date="2021-08-31T17:28:00Z">
        <w:r w:rsidR="00471E94" w:rsidRPr="004F5EC3">
          <w:rPr>
            <w:sz w:val="22"/>
            <w:szCs w:val="22"/>
            <w:lang w:val="uk-UA"/>
            <w:rPrChange w:id="46" w:author="Yevheniia YELTSOVA" w:date="2021-08-31T17:36:00Z">
              <w:rPr>
                <w:b/>
                <w:bCs/>
                <w:sz w:val="22"/>
                <w:szCs w:val="22"/>
                <w:lang w:val="uk-UA"/>
              </w:rPr>
            </w:rPrChange>
          </w:rPr>
          <w:t>Сварцевич</w:t>
        </w:r>
        <w:proofErr w:type="spellEnd"/>
        <w:r w:rsidR="00471E94" w:rsidRPr="004F5EC3">
          <w:rPr>
            <w:sz w:val="22"/>
            <w:szCs w:val="22"/>
            <w:lang w:val="uk-UA"/>
            <w:rPrChange w:id="47" w:author="Yevheniia YELTSOVA" w:date="2021-08-31T17:36:00Z">
              <w:rPr>
                <w:b/>
                <w:bCs/>
                <w:sz w:val="22"/>
                <w:szCs w:val="22"/>
                <w:lang w:val="uk-UA"/>
              </w:rPr>
            </w:rPrChange>
          </w:rPr>
          <w:t xml:space="preserve"> Валентини Миколаївни </w:t>
        </w:r>
      </w:ins>
      <w:ins w:id="48" w:author="Dmytro UZUN" w:date="2020-12-08T12:21:00Z">
        <w:r w:rsidR="009A5E9A" w:rsidRPr="004F5EC3">
          <w:rPr>
            <w:sz w:val="22"/>
            <w:szCs w:val="22"/>
            <w:lang w:val="uk-UA"/>
            <w:rPrChange w:id="49" w:author="Yevheniia YELTSOVA" w:date="2021-08-31T17:36:00Z">
              <w:rPr>
                <w:sz w:val="22"/>
                <w:szCs w:val="22"/>
                <w:lang w:val="uk-UA"/>
              </w:rPr>
            </w:rPrChange>
          </w:rPr>
          <w:t>, яка діє на підставі довіреності № 4</w:t>
        </w:r>
      </w:ins>
      <w:ins w:id="50" w:author="Yevheniia YELTSOVA" w:date="2021-08-31T17:35:00Z">
        <w:r w:rsidR="004F5EC3" w:rsidRPr="004F5EC3">
          <w:rPr>
            <w:sz w:val="22"/>
            <w:szCs w:val="22"/>
            <w:lang w:val="uk-UA"/>
            <w:rPrChange w:id="51" w:author="Yevheniia YELTSOVA" w:date="2021-08-31T17:36:00Z">
              <w:rPr>
                <w:b/>
                <w:bCs/>
                <w:sz w:val="22"/>
                <w:szCs w:val="22"/>
                <w:lang w:val="uk-UA"/>
              </w:rPr>
            </w:rPrChange>
          </w:rPr>
          <w:t>64</w:t>
        </w:r>
      </w:ins>
      <w:ins w:id="52" w:author="Dmytro UZUN" w:date="2020-12-08T12:21:00Z">
        <w:del w:id="53" w:author="Yevheniia YELTSOVA" w:date="2021-08-31T17:35:00Z">
          <w:r w:rsidR="009A5E9A" w:rsidRPr="004F5EC3" w:rsidDel="004F5EC3">
            <w:rPr>
              <w:sz w:val="22"/>
              <w:szCs w:val="22"/>
              <w:lang w:val="uk-UA"/>
              <w:rPrChange w:id="54" w:author="Yevheniia YELTSOVA" w:date="2021-08-31T17:36:00Z">
                <w:rPr>
                  <w:sz w:val="22"/>
                  <w:szCs w:val="22"/>
                  <w:lang w:val="uk-UA"/>
                </w:rPr>
              </w:rPrChange>
            </w:rPr>
            <w:delText>80</w:delText>
          </w:r>
        </w:del>
        <w:r w:rsidR="009A5E9A" w:rsidRPr="004F5EC3">
          <w:rPr>
            <w:sz w:val="22"/>
            <w:szCs w:val="22"/>
            <w:lang w:val="uk-UA"/>
            <w:rPrChange w:id="55" w:author="Yevheniia YELTSOVA" w:date="2021-08-31T17:36:00Z">
              <w:rPr>
                <w:sz w:val="22"/>
                <w:szCs w:val="22"/>
                <w:lang w:val="uk-UA"/>
              </w:rPr>
            </w:rPrChange>
          </w:rPr>
          <w:t xml:space="preserve">в/19-Н від 11.04.2019 року, посвідченої приватним нотаріусом Київського міського нотаріального округу </w:t>
        </w:r>
      </w:ins>
      <w:proofErr w:type="spellStart"/>
      <w:ins w:id="56" w:author="Yevheniia YELTSOVA" w:date="2021-08-31T17:36:00Z">
        <w:r w:rsidR="004F5EC3" w:rsidRPr="004F5EC3">
          <w:rPr>
            <w:sz w:val="22"/>
            <w:szCs w:val="22"/>
            <w:lang w:val="uk-UA"/>
            <w:rPrChange w:id="57" w:author="Yevheniia YELTSOVA" w:date="2021-08-31T17:36:00Z">
              <w:rPr>
                <w:b/>
                <w:bCs/>
                <w:sz w:val="22"/>
                <w:szCs w:val="22"/>
                <w:lang w:val="uk-UA"/>
              </w:rPr>
            </w:rPrChange>
          </w:rPr>
          <w:t>Головатенко</w:t>
        </w:r>
        <w:proofErr w:type="spellEnd"/>
        <w:r w:rsidR="004F5EC3" w:rsidRPr="004F5EC3">
          <w:rPr>
            <w:sz w:val="22"/>
            <w:szCs w:val="22"/>
            <w:lang w:val="uk-UA"/>
            <w:rPrChange w:id="58" w:author="Yevheniia YELTSOVA" w:date="2021-08-31T17:36:00Z">
              <w:rPr>
                <w:b/>
                <w:bCs/>
                <w:sz w:val="22"/>
                <w:szCs w:val="22"/>
                <w:lang w:val="uk-UA"/>
              </w:rPr>
            </w:rPrChange>
          </w:rPr>
          <w:t xml:space="preserve"> О.В.</w:t>
        </w:r>
      </w:ins>
      <w:ins w:id="59" w:author="Dmytro UZUN" w:date="2020-12-08T12:21:00Z">
        <w:del w:id="60" w:author="Yevheniia YELTSOVA" w:date="2021-08-31T17:36:00Z">
          <w:r w:rsidR="009A5E9A" w:rsidRPr="004F5EC3" w:rsidDel="004F5EC3">
            <w:rPr>
              <w:sz w:val="22"/>
              <w:szCs w:val="22"/>
              <w:lang w:val="uk-UA"/>
              <w:rPrChange w:id="61" w:author="Yevheniia YELTSOVA" w:date="2021-08-31T17:36:00Z">
                <w:rPr>
                  <w:sz w:val="22"/>
                  <w:szCs w:val="22"/>
                  <w:lang w:val="uk-UA"/>
                </w:rPr>
              </w:rPrChange>
            </w:rPr>
            <w:delText>Соболєвою В.Л.</w:delText>
          </w:r>
        </w:del>
        <w:r w:rsidR="009A5E9A" w:rsidRPr="004F5EC3">
          <w:rPr>
            <w:sz w:val="22"/>
            <w:szCs w:val="22"/>
            <w:lang w:val="uk-UA"/>
            <w:rPrChange w:id="62" w:author="Yevheniia YELTSOVA" w:date="2021-08-31T17:36:00Z">
              <w:rPr>
                <w:sz w:val="22"/>
                <w:szCs w:val="22"/>
                <w:lang w:val="uk-UA"/>
              </w:rPr>
            </w:rPrChange>
          </w:rPr>
          <w:t xml:space="preserve"> за реєстровим номером № </w:t>
        </w:r>
      </w:ins>
      <w:ins w:id="63" w:author="Yevheniia YELTSOVA" w:date="2021-08-31T17:36:00Z">
        <w:r w:rsidR="004F5EC3" w:rsidRPr="004F5EC3">
          <w:rPr>
            <w:sz w:val="22"/>
            <w:szCs w:val="22"/>
            <w:lang w:val="uk-UA"/>
            <w:rPrChange w:id="64" w:author="Yevheniia YELTSOVA" w:date="2021-08-31T17:36:00Z">
              <w:rPr>
                <w:b/>
                <w:bCs/>
                <w:sz w:val="22"/>
                <w:szCs w:val="22"/>
                <w:lang w:val="uk-UA"/>
              </w:rPr>
            </w:rPrChange>
          </w:rPr>
          <w:t>161</w:t>
        </w:r>
      </w:ins>
      <w:ins w:id="65" w:author="Dmytro UZUN" w:date="2020-12-08T12:21:00Z">
        <w:del w:id="66" w:author="Yevheniia YELTSOVA" w:date="2021-08-31T17:36:00Z">
          <w:r w:rsidR="009A5E9A" w:rsidRPr="004F5EC3" w:rsidDel="004F5EC3">
            <w:rPr>
              <w:sz w:val="22"/>
              <w:szCs w:val="22"/>
              <w:lang w:val="uk-UA"/>
              <w:rPrChange w:id="67" w:author="Yevheniia YELTSOVA" w:date="2021-08-31T17:36:00Z">
                <w:rPr>
                  <w:sz w:val="22"/>
                  <w:szCs w:val="22"/>
                  <w:lang w:val="uk-UA"/>
                </w:rPr>
              </w:rPrChange>
            </w:rPr>
            <w:delText>1068</w:delText>
          </w:r>
        </w:del>
        <w:r w:rsidR="009A5E9A" w:rsidRPr="004F5EC3">
          <w:rPr>
            <w:sz w:val="22"/>
            <w:szCs w:val="22"/>
            <w:lang w:val="uk-UA"/>
            <w:rPrChange w:id="68" w:author="Yevheniia YELTSOVA" w:date="2021-08-31T17:36:00Z">
              <w:rPr>
                <w:sz w:val="22"/>
                <w:szCs w:val="22"/>
                <w:lang w:val="uk-UA"/>
              </w:rPr>
            </w:rPrChange>
          </w:rPr>
          <w:t>,</w:t>
        </w:r>
      </w:ins>
      <w:del w:id="69" w:author="Dmytro UZUN" w:date="2020-12-08T12:21:00Z">
        <w:r w:rsidR="00770C8F" w:rsidRPr="004F5EC3" w:rsidDel="009A5E9A">
          <w:rPr>
            <w:i/>
            <w:iCs/>
            <w:sz w:val="22"/>
            <w:szCs w:val="22"/>
            <w:lang w:val="uk-UA"/>
            <w:rPrChange w:id="70" w:author="Yevheniia YELTSOVA" w:date="2021-08-31T17:36:00Z">
              <w:rPr>
                <w:b/>
                <w:bCs/>
                <w:i/>
                <w:iCs/>
                <w:sz w:val="22"/>
                <w:szCs w:val="22"/>
                <w:lang w:val="uk-UA"/>
              </w:rPr>
            </w:rPrChange>
          </w:rPr>
          <w:delText>_________________________</w:delText>
        </w:r>
        <w:r w:rsidR="00770C8F" w:rsidRPr="004F5EC3" w:rsidDel="009A5E9A">
          <w:rPr>
            <w:sz w:val="22"/>
            <w:szCs w:val="22"/>
            <w:lang w:val="uk-UA"/>
            <w:rPrChange w:id="71" w:author="Yevheniia YELTSOVA" w:date="2021-08-31T17:36:00Z">
              <w:rPr>
                <w:sz w:val="22"/>
                <w:szCs w:val="22"/>
                <w:lang w:val="uk-UA"/>
              </w:rPr>
            </w:rPrChange>
          </w:rPr>
          <w:delText>, який діє на підставі _________</w:delText>
        </w:r>
        <w:r w:rsidR="00D04538" w:rsidRPr="004F5EC3" w:rsidDel="009A5E9A">
          <w:rPr>
            <w:sz w:val="22"/>
            <w:szCs w:val="22"/>
            <w:lang w:val="uk-UA"/>
            <w:rPrChange w:id="72" w:author="Yevheniia YELTSOVA" w:date="2021-08-31T17:36:00Z">
              <w:rPr>
                <w:sz w:val="22"/>
                <w:szCs w:val="22"/>
                <w:lang w:val="uk-UA"/>
              </w:rPr>
            </w:rPrChange>
          </w:rPr>
          <w:delText>________________,</w:delText>
        </w:r>
      </w:del>
      <w:r w:rsidR="00D04538" w:rsidRPr="004F5EC3">
        <w:rPr>
          <w:sz w:val="22"/>
          <w:szCs w:val="22"/>
          <w:lang w:val="uk-UA"/>
          <w:rPrChange w:id="73" w:author="Yevheniia YELTSOVA" w:date="2021-08-31T17:36:00Z">
            <w:rPr>
              <w:sz w:val="22"/>
              <w:szCs w:val="22"/>
              <w:lang w:val="uk-UA"/>
            </w:rPr>
          </w:rPrChange>
        </w:rPr>
        <w:t xml:space="preserve"> </w:t>
      </w:r>
      <w:r w:rsidR="00D04538" w:rsidRPr="00314C2F">
        <w:rPr>
          <w:sz w:val="22"/>
          <w:szCs w:val="22"/>
          <w:lang w:val="uk-UA"/>
        </w:rPr>
        <w:t xml:space="preserve">з одного боку, </w:t>
      </w:r>
      <w:r w:rsidR="00770C8F" w:rsidRPr="00314C2F">
        <w:rPr>
          <w:sz w:val="22"/>
          <w:szCs w:val="22"/>
          <w:lang w:val="uk-UA"/>
        </w:rPr>
        <w:t xml:space="preserve">та </w:t>
      </w:r>
      <w:ins w:id="74" w:author="Yevheniia YELTSOVA" w:date="2021-08-31T17:26:00Z">
        <w:r w:rsidR="00471E94" w:rsidRPr="00471E94">
          <w:rPr>
            <w:rFonts w:ascii="Helvetica" w:hAnsi="Helvetica" w:cs="Helvetica"/>
            <w:color w:val="000000"/>
            <w:sz w:val="22"/>
            <w:szCs w:val="22"/>
            <w:lang w:val="uk-UA" w:eastAsia="uk-UA"/>
          </w:rPr>
          <w:br/>
          <w:t>ВИКОНАВЧИЙ КОМІТЕТ КАХОВСЬКОЇ МІСЬКОЇ РАД</w:t>
        </w:r>
      </w:ins>
      <w:ins w:id="75" w:author="Yevheniia YELTSOVA" w:date="2021-08-31T17:27:00Z">
        <w:r w:rsidR="00471E94">
          <w:rPr>
            <w:rFonts w:ascii="Helvetica" w:hAnsi="Helvetica" w:cs="Helvetica"/>
            <w:color w:val="000000"/>
            <w:sz w:val="22"/>
            <w:szCs w:val="22"/>
            <w:lang w:val="uk-UA" w:eastAsia="uk-UA"/>
          </w:rPr>
          <w:t>И</w:t>
        </w:r>
      </w:ins>
      <w:ins w:id="76" w:author="Yevheniia YELTSOVA" w:date="2021-08-31T17:26:00Z">
        <w:r w:rsidR="00471E94">
          <w:rPr>
            <w:rFonts w:ascii="Helvetica" w:hAnsi="Helvetica" w:cs="Helvetica"/>
            <w:color w:val="000000"/>
            <w:sz w:val="22"/>
            <w:szCs w:val="22"/>
            <w:lang w:val="uk-UA" w:eastAsia="uk-UA"/>
          </w:rPr>
          <w:t xml:space="preserve"> </w:t>
        </w:r>
      </w:ins>
      <w:ins w:id="77" w:author="Dmytro UZUN" w:date="2020-12-08T12:21:00Z">
        <w:del w:id="78" w:author="Yevheniia YELTSOVA" w:date="2021-08-31T17:26:00Z">
          <w:r w:rsidR="009A5E9A" w:rsidDel="00471E94">
            <w:rPr>
              <w:sz w:val="22"/>
              <w:szCs w:val="22"/>
              <w:lang w:val="uk-UA"/>
            </w:rPr>
            <w:delText>Усатівська сільська рада Біляївського району Одеської області</w:delText>
          </w:r>
          <w:r w:rsidR="009A5E9A" w:rsidRPr="00314C2F" w:rsidDel="00471E94">
            <w:rPr>
              <w:sz w:val="22"/>
              <w:szCs w:val="22"/>
              <w:lang w:val="uk-UA"/>
            </w:rPr>
            <w:delText xml:space="preserve"> </w:delText>
          </w:r>
        </w:del>
        <w:r w:rsidR="009A5E9A" w:rsidRPr="00314C2F">
          <w:rPr>
            <w:sz w:val="22"/>
            <w:szCs w:val="22"/>
            <w:lang w:val="uk-UA"/>
          </w:rPr>
          <w:t>(далі – Клієнт), в особі</w:t>
        </w:r>
        <w:r w:rsidR="009A5E9A">
          <w:rPr>
            <w:sz w:val="22"/>
            <w:szCs w:val="22"/>
            <w:lang w:val="uk-UA"/>
          </w:rPr>
          <w:t xml:space="preserve"> </w:t>
        </w:r>
        <w:del w:id="79" w:author="Yevheniia YELTSOVA" w:date="2021-08-31T17:27:00Z">
          <w:r w:rsidR="009A5E9A" w:rsidDel="00471E94">
            <w:rPr>
              <w:sz w:val="22"/>
              <w:szCs w:val="22"/>
              <w:lang w:val="uk-UA"/>
            </w:rPr>
            <w:delText xml:space="preserve">сільського </w:delText>
          </w:r>
        </w:del>
        <w:r w:rsidR="009A5E9A">
          <w:rPr>
            <w:sz w:val="22"/>
            <w:szCs w:val="22"/>
            <w:lang w:val="uk-UA"/>
          </w:rPr>
          <w:t xml:space="preserve">голови </w:t>
        </w:r>
        <w:del w:id="80" w:author="Yevheniia YELTSOVA" w:date="2021-08-31T17:27:00Z">
          <w:r w:rsidR="009A5E9A" w:rsidDel="00471E94">
            <w:rPr>
              <w:sz w:val="22"/>
              <w:szCs w:val="22"/>
              <w:lang w:val="uk-UA"/>
            </w:rPr>
            <w:delText>Маковейчука Юрія Івановича</w:delText>
          </w:r>
        </w:del>
      </w:ins>
      <w:proofErr w:type="spellStart"/>
      <w:ins w:id="81" w:author="Yevheniia YELTSOVA" w:date="2021-08-31T17:27:00Z">
        <w:r w:rsidR="00471E94">
          <w:rPr>
            <w:sz w:val="22"/>
            <w:szCs w:val="22"/>
            <w:lang w:val="uk-UA"/>
          </w:rPr>
          <w:t>Немерця</w:t>
        </w:r>
        <w:proofErr w:type="spellEnd"/>
        <w:r w:rsidR="00471E94">
          <w:rPr>
            <w:sz w:val="22"/>
            <w:szCs w:val="22"/>
            <w:lang w:val="uk-UA"/>
          </w:rPr>
          <w:t xml:space="preserve"> Віталія Анатолійовича </w:t>
        </w:r>
      </w:ins>
      <w:ins w:id="82" w:author="Dmytro UZUN" w:date="2020-12-08T12:21:00Z">
        <w:r w:rsidR="009A5E9A" w:rsidRPr="00314C2F">
          <w:rPr>
            <w:sz w:val="22"/>
            <w:szCs w:val="22"/>
            <w:lang w:val="uk-UA"/>
          </w:rPr>
          <w:t xml:space="preserve">, який діє на підставі </w:t>
        </w:r>
        <w:r w:rsidR="009A5E9A">
          <w:rPr>
            <w:sz w:val="22"/>
            <w:szCs w:val="22"/>
            <w:lang w:val="uk-UA"/>
          </w:rPr>
          <w:t>Положення</w:t>
        </w:r>
        <w:r w:rsidR="009A5E9A" w:rsidRPr="00314C2F">
          <w:rPr>
            <w:sz w:val="22"/>
            <w:szCs w:val="22"/>
            <w:lang w:val="uk-UA"/>
          </w:rPr>
          <w:t>,</w:t>
        </w:r>
      </w:ins>
      <w:del w:id="83" w:author="Dmytro UZUN" w:date="2020-12-08T12:21:00Z">
        <w:r w:rsidR="00770C8F" w:rsidRPr="00314C2F" w:rsidDel="009A5E9A">
          <w:rPr>
            <w:sz w:val="22"/>
            <w:szCs w:val="22"/>
            <w:lang w:val="uk-UA"/>
          </w:rPr>
          <w:delText>_____________________________________________________________________________ (далі – Клієнт), в особі ___________________________________, який діє на підставі ___________________________</w:delText>
        </w:r>
      </w:del>
      <w:r w:rsidR="00770C8F" w:rsidRPr="00314C2F">
        <w:rPr>
          <w:sz w:val="22"/>
          <w:szCs w:val="22"/>
          <w:lang w:val="uk-UA"/>
        </w:rPr>
        <w:t xml:space="preserve">, з іншого боку, які разом далі іменуються «Сторони», </w:t>
      </w:r>
    </w:p>
    <w:p w14:paraId="4B96F968" w14:textId="77777777" w:rsidR="00770C8F" w:rsidRPr="00314C2F" w:rsidRDefault="00770C8F" w:rsidP="00471E94">
      <w:pPr>
        <w:jc w:val="both"/>
        <w:rPr>
          <w:sz w:val="22"/>
          <w:szCs w:val="22"/>
          <w:lang w:val="uk-UA"/>
        </w:rPr>
        <w:pPrChange w:id="84" w:author="Yevheniia YELTSOVA" w:date="2021-08-31T17:26:00Z">
          <w:pPr>
            <w:ind w:firstLine="360"/>
            <w:jc w:val="both"/>
          </w:pPr>
        </w:pPrChange>
      </w:pPr>
      <w:r w:rsidRPr="00314C2F">
        <w:rPr>
          <w:sz w:val="22"/>
          <w:szCs w:val="22"/>
          <w:lang w:val="uk-UA"/>
        </w:rPr>
        <w:t>уклали цей Договір</w:t>
      </w:r>
      <w:r w:rsidR="003B461C" w:rsidRPr="00314C2F">
        <w:rPr>
          <w:sz w:val="22"/>
          <w:szCs w:val="22"/>
          <w:lang w:val="uk-UA"/>
        </w:rPr>
        <w:t xml:space="preserve"> </w:t>
      </w:r>
      <w:r w:rsidR="00A90163" w:rsidRPr="00314C2F">
        <w:rPr>
          <w:sz w:val="22"/>
          <w:szCs w:val="22"/>
          <w:lang w:val="uk-UA"/>
        </w:rPr>
        <w:t xml:space="preserve">про </w:t>
      </w:r>
      <w:r w:rsidR="00CA0365" w:rsidRPr="00314C2F">
        <w:rPr>
          <w:sz w:val="22"/>
          <w:szCs w:val="22"/>
          <w:lang w:val="uk-UA"/>
        </w:rPr>
        <w:t>зарахування коштів на користь фізичних осіб</w:t>
      </w:r>
      <w:r w:rsidR="00A90163" w:rsidRPr="00314C2F">
        <w:rPr>
          <w:sz w:val="22"/>
          <w:szCs w:val="22"/>
          <w:lang w:val="uk-UA"/>
        </w:rPr>
        <w:t xml:space="preserve"> </w:t>
      </w:r>
      <w:r w:rsidRPr="00314C2F">
        <w:rPr>
          <w:sz w:val="22"/>
          <w:szCs w:val="22"/>
          <w:lang w:val="uk-UA"/>
        </w:rPr>
        <w:t>(далі – Договір) про наступне:</w:t>
      </w:r>
    </w:p>
    <w:p w14:paraId="45933F70" w14:textId="77777777" w:rsidR="001A7D27" w:rsidRPr="00314C2F" w:rsidRDefault="00D0034E" w:rsidP="007E78F4">
      <w:pPr>
        <w:numPr>
          <w:ilvl w:val="0"/>
          <w:numId w:val="1"/>
        </w:numPr>
        <w:spacing w:line="216" w:lineRule="auto"/>
        <w:jc w:val="center"/>
        <w:rPr>
          <w:rStyle w:val="msoins0"/>
          <w:b/>
          <w:color w:val="000000"/>
          <w:sz w:val="22"/>
          <w:szCs w:val="22"/>
          <w:lang w:val="uk-UA"/>
        </w:rPr>
      </w:pPr>
      <w:r w:rsidRPr="00314C2F">
        <w:rPr>
          <w:rStyle w:val="msoins0"/>
          <w:b/>
          <w:color w:val="000000"/>
          <w:sz w:val="22"/>
          <w:szCs w:val="22"/>
          <w:lang w:val="uk-UA"/>
        </w:rPr>
        <w:t>Визначення т</w:t>
      </w:r>
      <w:r w:rsidR="001A7D27" w:rsidRPr="00314C2F">
        <w:rPr>
          <w:rStyle w:val="msoins0"/>
          <w:b/>
          <w:color w:val="000000"/>
          <w:sz w:val="22"/>
          <w:szCs w:val="22"/>
          <w:lang w:val="uk-UA"/>
        </w:rPr>
        <w:t>ермін</w:t>
      </w:r>
      <w:r w:rsidRPr="00314C2F">
        <w:rPr>
          <w:rStyle w:val="msoins0"/>
          <w:b/>
          <w:color w:val="000000"/>
          <w:sz w:val="22"/>
          <w:szCs w:val="22"/>
          <w:lang w:val="uk-UA"/>
        </w:rPr>
        <w:t>ів</w:t>
      </w:r>
    </w:p>
    <w:p w14:paraId="3CF594D0" w14:textId="77777777" w:rsidR="001A7D27" w:rsidRPr="00314C2F" w:rsidRDefault="001A7D27" w:rsidP="007B6148">
      <w:pPr>
        <w:spacing w:line="216" w:lineRule="auto"/>
        <w:ind w:left="360"/>
        <w:jc w:val="both"/>
        <w:rPr>
          <w:rStyle w:val="msoins0"/>
          <w:b/>
          <w:color w:val="000000"/>
          <w:sz w:val="22"/>
          <w:szCs w:val="22"/>
          <w:lang w:val="uk-UA"/>
        </w:rPr>
      </w:pPr>
    </w:p>
    <w:p w14:paraId="345AC355" w14:textId="77777777" w:rsidR="008777A2" w:rsidRPr="00314C2F" w:rsidRDefault="000B2B81" w:rsidP="000B2B81">
      <w:pPr>
        <w:jc w:val="both"/>
        <w:rPr>
          <w:sz w:val="22"/>
          <w:szCs w:val="22"/>
          <w:lang w:val="uk-UA"/>
        </w:rPr>
      </w:pPr>
      <w:r w:rsidRPr="00314C2F">
        <w:rPr>
          <w:sz w:val="22"/>
          <w:szCs w:val="22"/>
          <w:lang w:val="uk-UA"/>
        </w:rPr>
        <w:t>1.1.</w:t>
      </w:r>
      <w:r w:rsidRPr="00314C2F">
        <w:rPr>
          <w:b/>
          <w:sz w:val="22"/>
          <w:szCs w:val="22"/>
          <w:lang w:val="uk-UA"/>
        </w:rPr>
        <w:t> </w:t>
      </w:r>
      <w:r w:rsidR="008777A2" w:rsidRPr="00314C2F">
        <w:rPr>
          <w:b/>
          <w:sz w:val="22"/>
          <w:szCs w:val="22"/>
          <w:lang w:val="uk-UA"/>
        </w:rPr>
        <w:t xml:space="preserve">Відомість </w:t>
      </w:r>
      <w:r w:rsidR="008777A2" w:rsidRPr="00314C2F">
        <w:rPr>
          <w:sz w:val="22"/>
          <w:szCs w:val="22"/>
          <w:lang w:val="uk-UA"/>
        </w:rPr>
        <w:t>– документ в електронній формі з даним</w:t>
      </w:r>
      <w:r w:rsidR="001D4B27" w:rsidRPr="00314C2F">
        <w:rPr>
          <w:sz w:val="22"/>
          <w:szCs w:val="22"/>
          <w:lang w:val="uk-UA"/>
        </w:rPr>
        <w:t xml:space="preserve">и про нараховані Клієнтом суми </w:t>
      </w:r>
      <w:r w:rsidR="008777A2" w:rsidRPr="00314C2F">
        <w:rPr>
          <w:sz w:val="22"/>
          <w:szCs w:val="22"/>
          <w:lang w:val="uk-UA"/>
        </w:rPr>
        <w:t xml:space="preserve"> коштів, які підляга</w:t>
      </w:r>
      <w:r w:rsidR="00DC413C" w:rsidRPr="00314C2F">
        <w:rPr>
          <w:sz w:val="22"/>
          <w:szCs w:val="22"/>
          <w:lang w:val="uk-UA"/>
        </w:rPr>
        <w:t>ють зарахуванню на Рахунки Отримувачів</w:t>
      </w:r>
      <w:r w:rsidR="008777A2" w:rsidRPr="00314C2F">
        <w:rPr>
          <w:sz w:val="22"/>
          <w:szCs w:val="22"/>
          <w:lang w:val="uk-UA"/>
        </w:rPr>
        <w:t>.</w:t>
      </w:r>
    </w:p>
    <w:p w14:paraId="19047091" w14:textId="77777777" w:rsidR="00883F09" w:rsidRPr="00314C2F" w:rsidRDefault="00883F09" w:rsidP="000B2B81">
      <w:pPr>
        <w:jc w:val="both"/>
        <w:rPr>
          <w:sz w:val="22"/>
          <w:szCs w:val="22"/>
          <w:lang w:val="uk-UA"/>
        </w:rPr>
      </w:pPr>
      <w:r w:rsidRPr="00314C2F">
        <w:rPr>
          <w:sz w:val="22"/>
          <w:szCs w:val="22"/>
          <w:lang w:val="uk-UA"/>
        </w:rPr>
        <w:t>1.2.</w:t>
      </w:r>
      <w:r w:rsidR="000B2B81" w:rsidRPr="00314C2F">
        <w:rPr>
          <w:sz w:val="22"/>
          <w:szCs w:val="22"/>
          <w:lang w:val="uk-UA"/>
        </w:rPr>
        <w:t> </w:t>
      </w:r>
      <w:r w:rsidRPr="00314C2F">
        <w:rPr>
          <w:b/>
          <w:sz w:val="22"/>
          <w:szCs w:val="22"/>
          <w:lang w:val="uk-UA"/>
        </w:rPr>
        <w:t>Власники істотної участі (Клієнта)</w:t>
      </w:r>
      <w:r w:rsidRPr="00314C2F">
        <w:rPr>
          <w:sz w:val="22"/>
          <w:szCs w:val="22"/>
          <w:lang w:val="uk-UA"/>
        </w:rPr>
        <w:t xml:space="preserve"> – особи, що володіють прямо або опосередковано часткою у розмірі більше 10 відсотків статутного капіталу Клієнта, акцій Клієнта та/або інших корпоративних прав Клієнта.</w:t>
      </w:r>
    </w:p>
    <w:p w14:paraId="5A5F389A" w14:textId="0D82CE9B" w:rsidR="00CB0E97" w:rsidRPr="00314C2F" w:rsidRDefault="00883F09" w:rsidP="000B2B81">
      <w:pPr>
        <w:jc w:val="both"/>
        <w:rPr>
          <w:sz w:val="22"/>
          <w:szCs w:val="22"/>
          <w:lang w:val="uk-UA"/>
        </w:rPr>
      </w:pPr>
      <w:r w:rsidRPr="00314C2F">
        <w:rPr>
          <w:color w:val="000000"/>
          <w:sz w:val="22"/>
          <w:szCs w:val="22"/>
          <w:lang w:val="uk-UA"/>
        </w:rPr>
        <w:t>1.3</w:t>
      </w:r>
      <w:r w:rsidR="00D0034E" w:rsidRPr="00314C2F">
        <w:rPr>
          <w:color w:val="000000"/>
          <w:sz w:val="22"/>
          <w:szCs w:val="22"/>
          <w:lang w:val="uk-UA"/>
        </w:rPr>
        <w:t>.</w:t>
      </w:r>
      <w:r w:rsidR="000B2B81" w:rsidRPr="00314C2F">
        <w:rPr>
          <w:color w:val="000000"/>
          <w:sz w:val="22"/>
          <w:szCs w:val="22"/>
          <w:lang w:val="uk-UA"/>
        </w:rPr>
        <w:t> </w:t>
      </w:r>
      <w:r w:rsidR="00CB0E97" w:rsidRPr="00314C2F">
        <w:rPr>
          <w:b/>
          <w:color w:val="000000"/>
          <w:sz w:val="22"/>
          <w:szCs w:val="22"/>
          <w:lang w:val="uk-UA"/>
        </w:rPr>
        <w:t>Заборонені операції</w:t>
      </w:r>
      <w:r w:rsidR="00CB0E97" w:rsidRPr="00314C2F">
        <w:rPr>
          <w:color w:val="000000"/>
          <w:sz w:val="22"/>
          <w:szCs w:val="22"/>
          <w:lang w:val="uk-UA"/>
        </w:rPr>
        <w:t xml:space="preserve"> – </w:t>
      </w:r>
      <w:r w:rsidR="0010368D" w:rsidRPr="00314C2F">
        <w:rPr>
          <w:sz w:val="22"/>
          <w:szCs w:val="22"/>
          <w:lang w:val="uk-UA"/>
        </w:rPr>
        <w:t xml:space="preserve">операції та/або дії: 1) заборонені/обмежені згідно з санкціями України на підставі Закону України «Про санкції»; 2) прямо або опосередковано пов’язані із видами діяльності, забороненими/обмеженими відповідно до рішень уповноважених міжнародних органів та окремих держав (зокрема, Ради Безпеки ООН та її комітетів, ЄС, США тощо), політики Банку та групи Райффайзен; 3) пов’язані з проведенням операцій з або на користь осіб, щодо яких застосовані міжнародні санкції відповідно до рішень уповноважених міжнародних органів та окремих держав, політики Банку та групи Райффайзен (далі – санкціоновані особи); 4) </w:t>
      </w:r>
      <w:r w:rsidR="0010368D" w:rsidRPr="00314C2F">
        <w:rPr>
          <w:iCs/>
          <w:sz w:val="22"/>
          <w:szCs w:val="22"/>
          <w:lang w:val="uk-UA"/>
        </w:rPr>
        <w:t>які мають ознаки ризикової діяльності</w:t>
      </w:r>
      <w:r w:rsidR="0010368D" w:rsidRPr="00314C2F">
        <w:rPr>
          <w:sz w:val="22"/>
          <w:szCs w:val="22"/>
          <w:lang w:val="uk-UA"/>
        </w:rPr>
        <w:t xml:space="preserve">. Інформація про Заборонені операції розміщується на сайті Банку в мережі Інтернет </w:t>
      </w:r>
      <w:hyperlink r:id="rId11" w:history="1">
        <w:r w:rsidR="0010368D" w:rsidRPr="00314C2F">
          <w:rPr>
            <w:rStyle w:val="ad"/>
            <w:sz w:val="22"/>
            <w:szCs w:val="22"/>
            <w:lang w:val="uk-UA"/>
          </w:rPr>
          <w:t>http://www.aval.ua</w:t>
        </w:r>
      </w:hyperlink>
      <w:r w:rsidR="0010368D" w:rsidRPr="00314C2F">
        <w:rPr>
          <w:sz w:val="22"/>
          <w:szCs w:val="22"/>
          <w:lang w:val="uk-UA"/>
        </w:rPr>
        <w:t xml:space="preserve">, </w:t>
      </w:r>
      <w:r w:rsidR="0010368D" w:rsidRPr="00314C2F">
        <w:rPr>
          <w:iCs/>
          <w:sz w:val="22"/>
          <w:szCs w:val="22"/>
          <w:lang w:val="uk-UA"/>
        </w:rPr>
        <w:t xml:space="preserve">розділ Про банк/Принципи Групи </w:t>
      </w:r>
      <w:r w:rsidR="0010368D" w:rsidRPr="00314C2F">
        <w:rPr>
          <w:sz w:val="22"/>
          <w:szCs w:val="22"/>
          <w:lang w:val="uk-UA"/>
        </w:rPr>
        <w:t>Райффайзен).</w:t>
      </w:r>
    </w:p>
    <w:p w14:paraId="120B4231" w14:textId="77777777" w:rsidR="00BA5D8D" w:rsidRPr="00314C2F" w:rsidRDefault="00883F09" w:rsidP="000B2B81">
      <w:pPr>
        <w:jc w:val="both"/>
        <w:rPr>
          <w:sz w:val="22"/>
          <w:szCs w:val="22"/>
          <w:lang w:val="uk-UA"/>
        </w:rPr>
      </w:pPr>
      <w:r w:rsidRPr="00314C2F">
        <w:rPr>
          <w:sz w:val="22"/>
          <w:szCs w:val="22"/>
          <w:lang w:val="uk-UA"/>
        </w:rPr>
        <w:t>1.4</w:t>
      </w:r>
      <w:r w:rsidR="000B2B81" w:rsidRPr="00314C2F">
        <w:rPr>
          <w:sz w:val="22"/>
          <w:szCs w:val="22"/>
          <w:lang w:val="uk-UA"/>
        </w:rPr>
        <w:t>. </w:t>
      </w:r>
      <w:r w:rsidR="00321518" w:rsidRPr="00314C2F">
        <w:rPr>
          <w:b/>
          <w:sz w:val="22"/>
          <w:szCs w:val="22"/>
          <w:lang w:val="uk-UA"/>
        </w:rPr>
        <w:t>Отримувач</w:t>
      </w:r>
      <w:r w:rsidR="00321518" w:rsidRPr="00314C2F">
        <w:rPr>
          <w:sz w:val="22"/>
          <w:szCs w:val="22"/>
          <w:lang w:val="uk-UA"/>
        </w:rPr>
        <w:t xml:space="preserve"> – фізичн</w:t>
      </w:r>
      <w:r w:rsidR="00E04C92" w:rsidRPr="00314C2F">
        <w:rPr>
          <w:sz w:val="22"/>
          <w:szCs w:val="22"/>
          <w:lang w:val="uk-UA"/>
        </w:rPr>
        <w:t>а</w:t>
      </w:r>
      <w:r w:rsidR="00321518" w:rsidRPr="00314C2F">
        <w:rPr>
          <w:sz w:val="22"/>
          <w:szCs w:val="22"/>
          <w:lang w:val="uk-UA"/>
        </w:rPr>
        <w:t xml:space="preserve"> особ</w:t>
      </w:r>
      <w:r w:rsidR="00E04C92" w:rsidRPr="00314C2F">
        <w:rPr>
          <w:sz w:val="22"/>
          <w:szCs w:val="22"/>
          <w:lang w:val="uk-UA"/>
        </w:rPr>
        <w:t>а</w:t>
      </w:r>
      <w:r w:rsidR="00321518" w:rsidRPr="00314C2F">
        <w:rPr>
          <w:sz w:val="22"/>
          <w:szCs w:val="22"/>
          <w:lang w:val="uk-UA"/>
        </w:rPr>
        <w:t>, як</w:t>
      </w:r>
      <w:r w:rsidR="00E04C92" w:rsidRPr="00314C2F">
        <w:rPr>
          <w:sz w:val="22"/>
          <w:szCs w:val="22"/>
          <w:lang w:val="uk-UA"/>
        </w:rPr>
        <w:t>а</w:t>
      </w:r>
      <w:r w:rsidR="00321518" w:rsidRPr="00314C2F">
        <w:rPr>
          <w:sz w:val="22"/>
          <w:szCs w:val="22"/>
          <w:lang w:val="uk-UA"/>
        </w:rPr>
        <w:t xml:space="preserve"> ма</w:t>
      </w:r>
      <w:r w:rsidR="00E04C92" w:rsidRPr="00314C2F">
        <w:rPr>
          <w:sz w:val="22"/>
          <w:szCs w:val="22"/>
          <w:lang w:val="uk-UA"/>
        </w:rPr>
        <w:t>є</w:t>
      </w:r>
      <w:r w:rsidR="00321518" w:rsidRPr="00314C2F">
        <w:rPr>
          <w:sz w:val="22"/>
          <w:szCs w:val="22"/>
          <w:lang w:val="uk-UA"/>
        </w:rPr>
        <w:t xml:space="preserve"> відкрит</w:t>
      </w:r>
      <w:r w:rsidR="00E04C92" w:rsidRPr="00314C2F">
        <w:rPr>
          <w:sz w:val="22"/>
          <w:szCs w:val="22"/>
          <w:lang w:val="uk-UA"/>
        </w:rPr>
        <w:t>ий</w:t>
      </w:r>
      <w:r w:rsidR="00321518" w:rsidRPr="00314C2F">
        <w:rPr>
          <w:sz w:val="22"/>
          <w:szCs w:val="22"/>
          <w:lang w:val="uk-UA"/>
        </w:rPr>
        <w:t xml:space="preserve"> </w:t>
      </w:r>
      <w:r w:rsidR="00365AD4" w:rsidRPr="00314C2F">
        <w:rPr>
          <w:sz w:val="22"/>
          <w:szCs w:val="22"/>
          <w:lang w:val="uk-UA"/>
        </w:rPr>
        <w:t xml:space="preserve">в Банку </w:t>
      </w:r>
      <w:r w:rsidR="00DC08F1" w:rsidRPr="00314C2F">
        <w:rPr>
          <w:sz w:val="22"/>
          <w:szCs w:val="22"/>
          <w:lang w:val="uk-UA"/>
        </w:rPr>
        <w:t>Р</w:t>
      </w:r>
      <w:r w:rsidR="00321518" w:rsidRPr="00314C2F">
        <w:rPr>
          <w:sz w:val="22"/>
          <w:szCs w:val="22"/>
          <w:lang w:val="uk-UA"/>
        </w:rPr>
        <w:t>ахун</w:t>
      </w:r>
      <w:r w:rsidR="00E04C92" w:rsidRPr="00314C2F">
        <w:rPr>
          <w:sz w:val="22"/>
          <w:szCs w:val="22"/>
          <w:lang w:val="uk-UA"/>
        </w:rPr>
        <w:t>ок</w:t>
      </w:r>
      <w:r w:rsidR="00321518" w:rsidRPr="00314C2F">
        <w:rPr>
          <w:sz w:val="22"/>
          <w:szCs w:val="22"/>
          <w:lang w:val="uk-UA"/>
        </w:rPr>
        <w:t xml:space="preserve"> у національній </w:t>
      </w:r>
      <w:r w:rsidR="00A24270" w:rsidRPr="00314C2F">
        <w:rPr>
          <w:sz w:val="22"/>
          <w:szCs w:val="22"/>
          <w:lang w:val="uk-UA"/>
        </w:rPr>
        <w:t>валюті</w:t>
      </w:r>
      <w:r w:rsidR="00D0034E" w:rsidRPr="00314C2F">
        <w:rPr>
          <w:sz w:val="22"/>
          <w:szCs w:val="22"/>
          <w:lang w:val="uk-UA"/>
        </w:rPr>
        <w:t>, на як</w:t>
      </w:r>
      <w:r w:rsidR="00E04C92" w:rsidRPr="00314C2F">
        <w:rPr>
          <w:sz w:val="22"/>
          <w:szCs w:val="22"/>
          <w:lang w:val="uk-UA"/>
        </w:rPr>
        <w:t>ий</w:t>
      </w:r>
      <w:r w:rsidR="00D0034E" w:rsidRPr="00314C2F">
        <w:rPr>
          <w:sz w:val="22"/>
          <w:szCs w:val="22"/>
          <w:lang w:val="uk-UA"/>
        </w:rPr>
        <w:t xml:space="preserve"> Банк</w:t>
      </w:r>
      <w:r w:rsidR="005272FB" w:rsidRPr="00314C2F">
        <w:rPr>
          <w:sz w:val="22"/>
          <w:szCs w:val="22"/>
          <w:lang w:val="uk-UA"/>
        </w:rPr>
        <w:t xml:space="preserve"> здійснює зарахування коштів </w:t>
      </w:r>
      <w:r w:rsidR="00BA5D8D" w:rsidRPr="00314C2F">
        <w:rPr>
          <w:sz w:val="22"/>
          <w:szCs w:val="22"/>
          <w:lang w:val="uk-UA"/>
        </w:rPr>
        <w:t>згідно умов Договору</w:t>
      </w:r>
      <w:r w:rsidR="00E04C92" w:rsidRPr="00314C2F">
        <w:rPr>
          <w:sz w:val="22"/>
          <w:szCs w:val="22"/>
          <w:lang w:val="uk-UA"/>
        </w:rPr>
        <w:t>.</w:t>
      </w:r>
    </w:p>
    <w:p w14:paraId="54F707E6" w14:textId="77777777" w:rsidR="00677A84" w:rsidRPr="00314C2F" w:rsidRDefault="009637A3" w:rsidP="000B2B81">
      <w:pPr>
        <w:jc w:val="both"/>
        <w:rPr>
          <w:sz w:val="22"/>
          <w:szCs w:val="22"/>
          <w:lang w:val="uk-UA"/>
        </w:rPr>
      </w:pPr>
      <w:r w:rsidRPr="00314C2F">
        <w:rPr>
          <w:sz w:val="22"/>
          <w:szCs w:val="22"/>
          <w:lang w:val="uk-UA"/>
        </w:rPr>
        <w:t xml:space="preserve">1.5. </w:t>
      </w:r>
      <w:r w:rsidR="008777A2" w:rsidRPr="00314C2F">
        <w:rPr>
          <w:b/>
          <w:sz w:val="22"/>
          <w:szCs w:val="22"/>
          <w:lang w:val="uk-UA"/>
        </w:rPr>
        <w:t>Операційний (банківський) день</w:t>
      </w:r>
      <w:r w:rsidR="008777A2" w:rsidRPr="00314C2F">
        <w:rPr>
          <w:sz w:val="22"/>
          <w:szCs w:val="22"/>
          <w:lang w:val="uk-UA"/>
        </w:rPr>
        <w:t xml:space="preserve"> – діяльність Банку протягом робочого дня, що пов'язана з реєстрацією, перевірянням, вивірянням, обліком, контролем операцій (у тому числі прийманням від клієнтів документів на переказ і документів на відкликання та здійсненням їх оброблення, передавання та виконання) з відображенням їх у регістрах бухгалтерського обліку  Банку. Тривалість Операційного дня встановлюється Банком самостійно та закріплюється у внутрішніх нормативних актах Банку. </w:t>
      </w:r>
    </w:p>
    <w:p w14:paraId="23F6E1F1" w14:textId="356C9A60" w:rsidR="008777A2" w:rsidRPr="00314C2F" w:rsidRDefault="008777A2" w:rsidP="000B2B81">
      <w:pPr>
        <w:jc w:val="both"/>
        <w:rPr>
          <w:sz w:val="22"/>
          <w:szCs w:val="22"/>
          <w:lang w:val="uk-UA"/>
        </w:rPr>
      </w:pPr>
      <w:r w:rsidRPr="00314C2F">
        <w:rPr>
          <w:sz w:val="22"/>
          <w:szCs w:val="22"/>
          <w:lang w:val="uk-UA"/>
        </w:rPr>
        <w:t>1.6.</w:t>
      </w:r>
      <w:r w:rsidR="000B2B81" w:rsidRPr="00314C2F">
        <w:rPr>
          <w:sz w:val="22"/>
          <w:szCs w:val="22"/>
          <w:lang w:val="uk-UA"/>
        </w:rPr>
        <w:t> </w:t>
      </w:r>
      <w:r w:rsidRPr="00314C2F">
        <w:rPr>
          <w:b/>
          <w:sz w:val="22"/>
          <w:szCs w:val="22"/>
          <w:lang w:val="uk-UA"/>
        </w:rPr>
        <w:t>Програмне забезпечення</w:t>
      </w:r>
      <w:r w:rsidRPr="00314C2F">
        <w:rPr>
          <w:sz w:val="22"/>
          <w:szCs w:val="22"/>
          <w:lang w:val="uk-UA"/>
        </w:rPr>
        <w:t xml:space="preserve"> – програмне забезпечення, що надається Банком Клієнту в порядку та на умовах, встановлених  укладеним між Банком та Клієнтом окремим договором (додатковим договором) про дистанційне обслуговування по каналах зв’язку </w:t>
      </w:r>
      <w:r w:rsidR="00B61905" w:rsidRPr="00314C2F">
        <w:rPr>
          <w:sz w:val="22"/>
          <w:szCs w:val="22"/>
          <w:lang w:val="uk-UA"/>
        </w:rPr>
        <w:t>с</w:t>
      </w:r>
      <w:r w:rsidRPr="00314C2F">
        <w:rPr>
          <w:sz w:val="22"/>
          <w:szCs w:val="22"/>
          <w:lang w:val="uk-UA"/>
        </w:rPr>
        <w:t>истеми «</w:t>
      </w:r>
      <w:r w:rsidR="00B61905" w:rsidRPr="00314C2F">
        <w:rPr>
          <w:sz w:val="22"/>
          <w:szCs w:val="22"/>
          <w:lang w:val="uk-UA"/>
        </w:rPr>
        <w:t>к</w:t>
      </w:r>
      <w:r w:rsidRPr="00314C2F">
        <w:rPr>
          <w:sz w:val="22"/>
          <w:szCs w:val="22"/>
          <w:lang w:val="uk-UA"/>
        </w:rPr>
        <w:t>лієнт-</w:t>
      </w:r>
      <w:r w:rsidR="00B61905" w:rsidRPr="00314C2F">
        <w:rPr>
          <w:sz w:val="22"/>
          <w:szCs w:val="22"/>
          <w:lang w:val="uk-UA"/>
        </w:rPr>
        <w:t>б</w:t>
      </w:r>
      <w:r w:rsidRPr="00314C2F">
        <w:rPr>
          <w:sz w:val="22"/>
          <w:szCs w:val="22"/>
          <w:lang w:val="uk-UA"/>
        </w:rPr>
        <w:t>анк». Програмне забезпечення використовується Клієнтом, зокрема, з метою формування та передачі до Банку Відомості,</w:t>
      </w:r>
      <w:r w:rsidR="00137064">
        <w:rPr>
          <w:sz w:val="22"/>
          <w:szCs w:val="22"/>
          <w:lang w:val="uk-UA"/>
        </w:rPr>
        <w:t xml:space="preserve"> </w:t>
      </w:r>
      <w:r w:rsidR="00137064" w:rsidRPr="00F12444">
        <w:rPr>
          <w:sz w:val="22"/>
          <w:szCs w:val="22"/>
          <w:lang w:val="uk-UA"/>
        </w:rPr>
        <w:t>документів</w:t>
      </w:r>
      <w:r w:rsidR="00137064">
        <w:rPr>
          <w:sz w:val="22"/>
          <w:szCs w:val="22"/>
          <w:lang w:val="uk-UA"/>
        </w:rPr>
        <w:t>,</w:t>
      </w:r>
      <w:r w:rsidRPr="00314C2F">
        <w:rPr>
          <w:sz w:val="22"/>
          <w:szCs w:val="22"/>
          <w:lang w:val="uk-UA"/>
        </w:rPr>
        <w:t xml:space="preserve"> а також для захисту (</w:t>
      </w:r>
      <w:proofErr w:type="spellStart"/>
      <w:r w:rsidRPr="00314C2F">
        <w:rPr>
          <w:sz w:val="22"/>
          <w:szCs w:val="22"/>
          <w:lang w:val="uk-UA"/>
        </w:rPr>
        <w:t>криптування</w:t>
      </w:r>
      <w:proofErr w:type="spellEnd"/>
      <w:r w:rsidRPr="00314C2F">
        <w:rPr>
          <w:sz w:val="22"/>
          <w:szCs w:val="22"/>
          <w:lang w:val="uk-UA"/>
        </w:rPr>
        <w:t>) даних Відомості на етапі її передачі до Банку.</w:t>
      </w:r>
    </w:p>
    <w:p w14:paraId="514696CB" w14:textId="77777777" w:rsidR="00321518" w:rsidRPr="00314C2F" w:rsidRDefault="00883F09" w:rsidP="000B2B81">
      <w:pPr>
        <w:pStyle w:val="21"/>
        <w:rPr>
          <w:rFonts w:ascii="Times New Roman" w:hAnsi="Times New Roman"/>
          <w:b w:val="0"/>
          <w:i w:val="0"/>
          <w:sz w:val="22"/>
          <w:szCs w:val="22"/>
        </w:rPr>
      </w:pPr>
      <w:r w:rsidRPr="00314C2F">
        <w:rPr>
          <w:rFonts w:ascii="Times New Roman" w:hAnsi="Times New Roman"/>
          <w:b w:val="0"/>
          <w:i w:val="0"/>
          <w:sz w:val="22"/>
          <w:szCs w:val="22"/>
          <w:u w:val="none"/>
          <w:lang w:eastAsia="en-US"/>
        </w:rPr>
        <w:t>1.</w:t>
      </w:r>
      <w:r w:rsidR="007C778B" w:rsidRPr="00314C2F">
        <w:rPr>
          <w:rFonts w:ascii="Times New Roman" w:hAnsi="Times New Roman"/>
          <w:b w:val="0"/>
          <w:i w:val="0"/>
          <w:sz w:val="22"/>
          <w:szCs w:val="22"/>
          <w:u w:val="none"/>
          <w:lang w:eastAsia="en-US"/>
        </w:rPr>
        <w:t>7</w:t>
      </w:r>
      <w:r w:rsidR="000B2B81" w:rsidRPr="00314C2F">
        <w:rPr>
          <w:rFonts w:ascii="Times New Roman" w:hAnsi="Times New Roman"/>
          <w:b w:val="0"/>
          <w:i w:val="0"/>
          <w:sz w:val="22"/>
          <w:szCs w:val="22"/>
          <w:u w:val="none"/>
          <w:lang w:eastAsia="en-US"/>
        </w:rPr>
        <w:t>. </w:t>
      </w:r>
      <w:r w:rsidR="005E3635" w:rsidRPr="00314C2F">
        <w:rPr>
          <w:rFonts w:ascii="Times New Roman" w:hAnsi="Times New Roman"/>
          <w:i w:val="0"/>
          <w:sz w:val="22"/>
          <w:szCs w:val="22"/>
          <w:u w:val="none"/>
          <w:lang w:eastAsia="en-US"/>
        </w:rPr>
        <w:t>Рахунок</w:t>
      </w:r>
      <w:r w:rsidR="00276319" w:rsidRPr="00314C2F">
        <w:rPr>
          <w:rFonts w:ascii="Times New Roman" w:hAnsi="Times New Roman"/>
          <w:i w:val="0"/>
          <w:sz w:val="22"/>
          <w:szCs w:val="22"/>
          <w:u w:val="none"/>
          <w:lang w:eastAsia="en-US"/>
        </w:rPr>
        <w:t xml:space="preserve"> (КР)</w:t>
      </w:r>
      <w:r w:rsidR="005E3635" w:rsidRPr="00314C2F">
        <w:rPr>
          <w:rFonts w:ascii="Times New Roman" w:hAnsi="Times New Roman"/>
          <w:i w:val="0"/>
          <w:sz w:val="22"/>
          <w:szCs w:val="22"/>
          <w:u w:val="none"/>
          <w:lang w:eastAsia="en-US"/>
        </w:rPr>
        <w:t xml:space="preserve"> </w:t>
      </w:r>
      <w:r w:rsidR="005E3635" w:rsidRPr="00314C2F">
        <w:rPr>
          <w:rFonts w:ascii="Times New Roman" w:hAnsi="Times New Roman"/>
          <w:b w:val="0"/>
          <w:i w:val="0"/>
          <w:sz w:val="22"/>
          <w:szCs w:val="22"/>
          <w:u w:val="none"/>
          <w:lang w:eastAsia="en-US"/>
        </w:rPr>
        <w:t xml:space="preserve">– </w:t>
      </w:r>
      <w:r w:rsidR="000C1156" w:rsidRPr="00314C2F">
        <w:rPr>
          <w:rFonts w:ascii="Times New Roman" w:hAnsi="Times New Roman"/>
          <w:b w:val="0"/>
          <w:i w:val="0"/>
          <w:sz w:val="22"/>
          <w:szCs w:val="22"/>
          <w:u w:val="none"/>
        </w:rPr>
        <w:t>поточний рахунок</w:t>
      </w:r>
      <w:r w:rsidR="00CE7C34" w:rsidRPr="00314C2F">
        <w:rPr>
          <w:rFonts w:ascii="Times New Roman" w:hAnsi="Times New Roman"/>
          <w:b w:val="0"/>
          <w:i w:val="0"/>
          <w:sz w:val="22"/>
          <w:szCs w:val="22"/>
          <w:u w:val="none"/>
        </w:rPr>
        <w:t>, відкритий Банком Отримувачу як фізичній особі</w:t>
      </w:r>
      <w:r w:rsidR="00E04C92" w:rsidRPr="00314C2F">
        <w:rPr>
          <w:rFonts w:ascii="Times New Roman" w:hAnsi="Times New Roman"/>
          <w:b w:val="0"/>
          <w:i w:val="0"/>
          <w:sz w:val="22"/>
          <w:szCs w:val="22"/>
          <w:u w:val="none"/>
        </w:rPr>
        <w:t>, операції за яким можуть здійснюватися з використанням електронних платіжних засобів (платіжних карток),</w:t>
      </w:r>
      <w:r w:rsidR="00CE7C34" w:rsidRPr="00314C2F">
        <w:rPr>
          <w:rFonts w:ascii="Times New Roman" w:hAnsi="Times New Roman"/>
          <w:b w:val="0"/>
          <w:i w:val="0"/>
          <w:sz w:val="22"/>
          <w:szCs w:val="22"/>
          <w:u w:val="none"/>
        </w:rPr>
        <w:t xml:space="preserve"> </w:t>
      </w:r>
      <w:r w:rsidR="00C0725C" w:rsidRPr="00314C2F">
        <w:rPr>
          <w:rFonts w:ascii="Times New Roman" w:hAnsi="Times New Roman"/>
          <w:b w:val="0"/>
          <w:i w:val="0"/>
          <w:sz w:val="22"/>
          <w:szCs w:val="22"/>
          <w:u w:val="none"/>
        </w:rPr>
        <w:t xml:space="preserve">згідно тарифів Банку та </w:t>
      </w:r>
      <w:r w:rsidR="000C1156" w:rsidRPr="00314C2F">
        <w:rPr>
          <w:rFonts w:ascii="Times New Roman" w:hAnsi="Times New Roman"/>
          <w:b w:val="0"/>
          <w:i w:val="0"/>
          <w:sz w:val="22"/>
          <w:szCs w:val="22"/>
          <w:u w:val="none"/>
        </w:rPr>
        <w:t>з метою одержання від Клієнта коштів</w:t>
      </w:r>
      <w:r w:rsidR="00E04C92" w:rsidRPr="00314C2F">
        <w:rPr>
          <w:rFonts w:ascii="Times New Roman" w:hAnsi="Times New Roman"/>
          <w:b w:val="0"/>
          <w:i w:val="0"/>
          <w:sz w:val="22"/>
          <w:szCs w:val="22"/>
          <w:u w:val="none"/>
        </w:rPr>
        <w:t>.</w:t>
      </w:r>
      <w:r w:rsidR="00DC08F1" w:rsidRPr="00314C2F">
        <w:rPr>
          <w:rFonts w:ascii="Times New Roman" w:hAnsi="Times New Roman"/>
          <w:b w:val="0"/>
          <w:i w:val="0"/>
          <w:sz w:val="22"/>
          <w:szCs w:val="22"/>
        </w:rPr>
        <w:t xml:space="preserve"> </w:t>
      </w:r>
    </w:p>
    <w:p w14:paraId="1C13C516" w14:textId="77777777" w:rsidR="00F41BCD" w:rsidRPr="00314C2F" w:rsidRDefault="00F41BCD" w:rsidP="002B6C5E">
      <w:pPr>
        <w:jc w:val="both"/>
        <w:rPr>
          <w:sz w:val="22"/>
          <w:szCs w:val="22"/>
          <w:lang w:val="uk-UA"/>
        </w:rPr>
      </w:pPr>
      <w:r w:rsidRPr="00314C2F">
        <w:rPr>
          <w:sz w:val="22"/>
          <w:szCs w:val="22"/>
          <w:lang w:val="uk-UA"/>
        </w:rPr>
        <w:t>1.</w:t>
      </w:r>
      <w:r w:rsidR="002B6C5E" w:rsidRPr="00314C2F">
        <w:rPr>
          <w:sz w:val="22"/>
          <w:szCs w:val="22"/>
          <w:lang w:val="uk-UA"/>
        </w:rPr>
        <w:t>8</w:t>
      </w:r>
      <w:r w:rsidRPr="00314C2F">
        <w:rPr>
          <w:sz w:val="22"/>
          <w:szCs w:val="22"/>
          <w:lang w:val="uk-UA"/>
        </w:rPr>
        <w:t xml:space="preserve">. </w:t>
      </w:r>
      <w:r w:rsidRPr="00314C2F">
        <w:rPr>
          <w:b/>
          <w:sz w:val="22"/>
          <w:szCs w:val="22"/>
          <w:lang w:val="uk-UA"/>
        </w:rPr>
        <w:t>Платіжна картка (Картка)</w:t>
      </w:r>
      <w:r w:rsidRPr="00314C2F">
        <w:rPr>
          <w:sz w:val="22"/>
          <w:szCs w:val="22"/>
          <w:lang w:val="uk-UA"/>
        </w:rPr>
        <w:t xml:space="preserve"> – електронний платіжний засіб у вигляді пластикової картки, яка випускається Банком до КР Отримувача та використовується для здійснення платіжних операцій з КР, а також інших операцій </w:t>
      </w:r>
      <w:r w:rsidR="002B6C5E" w:rsidRPr="00314C2F">
        <w:rPr>
          <w:sz w:val="22"/>
          <w:szCs w:val="22"/>
          <w:lang w:val="uk-UA"/>
        </w:rPr>
        <w:t>по КР.</w:t>
      </w:r>
      <w:r w:rsidRPr="00314C2F">
        <w:rPr>
          <w:sz w:val="22"/>
          <w:szCs w:val="22"/>
          <w:lang w:val="uk-UA"/>
        </w:rPr>
        <w:t xml:space="preserve"> </w:t>
      </w:r>
    </w:p>
    <w:p w14:paraId="3D7CA094" w14:textId="03D0F30A" w:rsidR="00B24B8C" w:rsidRPr="00314C2F" w:rsidRDefault="00883F09" w:rsidP="000B2B81">
      <w:pPr>
        <w:jc w:val="both"/>
        <w:rPr>
          <w:sz w:val="22"/>
          <w:szCs w:val="22"/>
          <w:lang w:val="uk-UA"/>
        </w:rPr>
      </w:pPr>
      <w:r w:rsidRPr="00314C2F">
        <w:rPr>
          <w:sz w:val="22"/>
          <w:szCs w:val="22"/>
          <w:lang w:val="uk-UA"/>
        </w:rPr>
        <w:t>1.</w:t>
      </w:r>
      <w:r w:rsidR="002B6C5E" w:rsidRPr="00314C2F">
        <w:rPr>
          <w:sz w:val="22"/>
          <w:szCs w:val="22"/>
          <w:lang w:val="uk-UA"/>
        </w:rPr>
        <w:t>9</w:t>
      </w:r>
      <w:r w:rsidR="00B24B8C" w:rsidRPr="00314C2F">
        <w:rPr>
          <w:sz w:val="22"/>
          <w:szCs w:val="22"/>
          <w:lang w:val="uk-UA"/>
        </w:rPr>
        <w:t>.</w:t>
      </w:r>
      <w:r w:rsidR="000B2B81" w:rsidRPr="00314C2F">
        <w:rPr>
          <w:b/>
          <w:sz w:val="22"/>
          <w:szCs w:val="22"/>
          <w:lang w:val="uk-UA"/>
        </w:rPr>
        <w:t> </w:t>
      </w:r>
      <w:r w:rsidR="00B24B8C" w:rsidRPr="00314C2F">
        <w:rPr>
          <w:b/>
          <w:sz w:val="22"/>
          <w:szCs w:val="22"/>
          <w:lang w:val="uk-UA"/>
        </w:rPr>
        <w:t>Кошти,</w:t>
      </w:r>
      <w:r w:rsidR="00DC08F1" w:rsidRPr="00314C2F">
        <w:rPr>
          <w:b/>
          <w:sz w:val="22"/>
          <w:szCs w:val="22"/>
          <w:lang w:val="uk-UA"/>
        </w:rPr>
        <w:t xml:space="preserve"> які підлягають зарахуванню на Р</w:t>
      </w:r>
      <w:r w:rsidR="00B24B8C" w:rsidRPr="00314C2F">
        <w:rPr>
          <w:b/>
          <w:sz w:val="22"/>
          <w:szCs w:val="22"/>
          <w:lang w:val="uk-UA"/>
        </w:rPr>
        <w:t>ахунки Отримувачів (кошти)</w:t>
      </w:r>
      <w:r w:rsidR="00B24B8C" w:rsidRPr="00314C2F">
        <w:rPr>
          <w:sz w:val="22"/>
          <w:szCs w:val="22"/>
          <w:lang w:val="uk-UA"/>
        </w:rPr>
        <w:t xml:space="preserve"> –  грошові кошти в національній валюті, </w:t>
      </w:r>
      <w:r w:rsidR="001D4B27" w:rsidRPr="00314C2F">
        <w:rPr>
          <w:sz w:val="22"/>
          <w:szCs w:val="22"/>
          <w:lang w:val="uk-UA"/>
        </w:rPr>
        <w:t xml:space="preserve">призначені для </w:t>
      </w:r>
      <w:r w:rsidR="00DC08F1" w:rsidRPr="00314C2F">
        <w:rPr>
          <w:sz w:val="22"/>
          <w:szCs w:val="22"/>
          <w:lang w:val="uk-UA"/>
        </w:rPr>
        <w:t>зарахування на Р</w:t>
      </w:r>
      <w:r w:rsidR="00B24B8C" w:rsidRPr="00314C2F">
        <w:rPr>
          <w:sz w:val="22"/>
          <w:szCs w:val="22"/>
          <w:lang w:val="uk-UA"/>
        </w:rPr>
        <w:t>ахунки Отримувачів</w:t>
      </w:r>
      <w:r w:rsidR="00DC08F1" w:rsidRPr="00314C2F">
        <w:rPr>
          <w:sz w:val="22"/>
          <w:szCs w:val="22"/>
          <w:lang w:val="uk-UA"/>
        </w:rPr>
        <w:t xml:space="preserve"> в сумах здійснених</w:t>
      </w:r>
      <w:r w:rsidR="00B24B8C" w:rsidRPr="00314C2F">
        <w:rPr>
          <w:sz w:val="22"/>
          <w:szCs w:val="22"/>
          <w:lang w:val="uk-UA"/>
        </w:rPr>
        <w:t xml:space="preserve"> між Клієнт</w:t>
      </w:r>
      <w:r w:rsidR="000F2109" w:rsidRPr="00314C2F">
        <w:rPr>
          <w:sz w:val="22"/>
          <w:szCs w:val="22"/>
          <w:lang w:val="uk-UA"/>
        </w:rPr>
        <w:t>ом</w:t>
      </w:r>
      <w:r w:rsidR="00B24B8C" w:rsidRPr="00314C2F">
        <w:rPr>
          <w:sz w:val="22"/>
          <w:szCs w:val="22"/>
          <w:lang w:val="uk-UA"/>
        </w:rPr>
        <w:t xml:space="preserve"> та Отримувачами </w:t>
      </w:r>
      <w:r w:rsidR="009A5E9A">
        <w:rPr>
          <w:sz w:val="22"/>
          <w:szCs w:val="22"/>
          <w:lang w:val="uk-UA"/>
        </w:rPr>
        <w:t>як цільова адресна матеріальна допомога.</w:t>
      </w:r>
    </w:p>
    <w:p w14:paraId="71292175" w14:textId="77777777" w:rsidR="003E5584" w:rsidRPr="00314C2F" w:rsidRDefault="00D0034E" w:rsidP="000B2B81">
      <w:pPr>
        <w:jc w:val="both"/>
        <w:rPr>
          <w:sz w:val="22"/>
          <w:szCs w:val="22"/>
          <w:lang w:val="uk-UA"/>
        </w:rPr>
      </w:pPr>
      <w:r w:rsidRPr="00314C2F">
        <w:rPr>
          <w:sz w:val="22"/>
          <w:szCs w:val="22"/>
          <w:lang w:val="uk-UA"/>
        </w:rPr>
        <w:t>1</w:t>
      </w:r>
      <w:r w:rsidR="00883F09" w:rsidRPr="00314C2F">
        <w:rPr>
          <w:sz w:val="22"/>
          <w:szCs w:val="22"/>
          <w:lang w:val="uk-UA"/>
        </w:rPr>
        <w:t>.</w:t>
      </w:r>
      <w:r w:rsidR="002B6C5E" w:rsidRPr="00314C2F">
        <w:rPr>
          <w:sz w:val="22"/>
          <w:szCs w:val="22"/>
          <w:lang w:val="uk-UA"/>
        </w:rPr>
        <w:t>10</w:t>
      </w:r>
      <w:r w:rsidRPr="00314C2F">
        <w:rPr>
          <w:sz w:val="22"/>
          <w:szCs w:val="22"/>
          <w:lang w:val="uk-UA"/>
        </w:rPr>
        <w:t>.</w:t>
      </w:r>
      <w:r w:rsidRPr="00314C2F">
        <w:rPr>
          <w:b/>
          <w:sz w:val="22"/>
          <w:szCs w:val="22"/>
          <w:lang w:val="uk-UA"/>
        </w:rPr>
        <w:t xml:space="preserve"> </w:t>
      </w:r>
      <w:r w:rsidR="003E5584" w:rsidRPr="00314C2F">
        <w:rPr>
          <w:b/>
          <w:sz w:val="22"/>
          <w:szCs w:val="22"/>
          <w:lang w:val="uk-UA"/>
        </w:rPr>
        <w:t xml:space="preserve">Робочий день </w:t>
      </w:r>
      <w:r w:rsidR="003E5584" w:rsidRPr="00314C2F">
        <w:rPr>
          <w:sz w:val="22"/>
          <w:szCs w:val="22"/>
          <w:lang w:val="uk-UA"/>
        </w:rPr>
        <w:t>– операційний день Банку, протягом якого Банк приймає документи на переказ та документи на відкликання та, за наявності технічної можливості, здійснює їх оброблення, передавання і виконання.</w:t>
      </w:r>
    </w:p>
    <w:p w14:paraId="51F58196" w14:textId="57A2F907" w:rsidR="000C1156" w:rsidRPr="00314C2F" w:rsidRDefault="00883F09" w:rsidP="000B2B81">
      <w:pPr>
        <w:jc w:val="both"/>
        <w:rPr>
          <w:sz w:val="22"/>
          <w:szCs w:val="22"/>
          <w:lang w:val="uk-UA"/>
        </w:rPr>
      </w:pPr>
      <w:r w:rsidRPr="00314C2F">
        <w:rPr>
          <w:sz w:val="22"/>
          <w:szCs w:val="22"/>
          <w:lang w:val="uk-UA"/>
        </w:rPr>
        <w:t>1.</w:t>
      </w:r>
      <w:r w:rsidR="007C778B" w:rsidRPr="00314C2F">
        <w:rPr>
          <w:sz w:val="22"/>
          <w:szCs w:val="22"/>
          <w:lang w:val="uk-UA"/>
        </w:rPr>
        <w:t>1</w:t>
      </w:r>
      <w:r w:rsidR="002B6C5E" w:rsidRPr="00314C2F">
        <w:rPr>
          <w:sz w:val="22"/>
          <w:szCs w:val="22"/>
          <w:lang w:val="uk-UA"/>
        </w:rPr>
        <w:t>1</w:t>
      </w:r>
      <w:r w:rsidR="000C1156" w:rsidRPr="00314C2F">
        <w:rPr>
          <w:sz w:val="22"/>
          <w:szCs w:val="22"/>
          <w:lang w:val="uk-UA"/>
        </w:rPr>
        <w:t xml:space="preserve">. </w:t>
      </w:r>
      <w:r w:rsidR="000C1156" w:rsidRPr="00314C2F">
        <w:rPr>
          <w:b/>
          <w:sz w:val="22"/>
          <w:szCs w:val="22"/>
          <w:lang w:val="uk-UA"/>
        </w:rPr>
        <w:t>Транзитний рахунок</w:t>
      </w:r>
      <w:r w:rsidR="000C1156" w:rsidRPr="00314C2F">
        <w:rPr>
          <w:sz w:val="22"/>
          <w:szCs w:val="22"/>
          <w:lang w:val="uk-UA"/>
        </w:rPr>
        <w:t xml:space="preserve"> - </w:t>
      </w:r>
      <w:r w:rsidR="000C1156" w:rsidRPr="00314C2F">
        <w:rPr>
          <w:sz w:val="22"/>
          <w:szCs w:val="22"/>
          <w:lang w:val="uk-UA" w:eastAsia="en-US"/>
        </w:rPr>
        <w:t xml:space="preserve">рахунок  Банку  </w:t>
      </w:r>
      <w:r w:rsidR="004257B8">
        <w:rPr>
          <w:sz w:val="22"/>
          <w:szCs w:val="22"/>
          <w:lang w:val="uk-UA"/>
        </w:rPr>
        <w:t>№ ___</w:t>
      </w:r>
      <w:r w:rsidR="000C1156" w:rsidRPr="00314C2F">
        <w:rPr>
          <w:sz w:val="22"/>
          <w:szCs w:val="22"/>
          <w:lang w:val="uk-UA"/>
        </w:rPr>
        <w:t>_______</w:t>
      </w:r>
      <w:r w:rsidR="00B661D2" w:rsidRPr="00314C2F">
        <w:rPr>
          <w:sz w:val="22"/>
          <w:szCs w:val="22"/>
          <w:lang w:val="uk-UA"/>
        </w:rPr>
        <w:t>______</w:t>
      </w:r>
      <w:r w:rsidR="000C1156" w:rsidRPr="00314C2F">
        <w:rPr>
          <w:sz w:val="22"/>
          <w:szCs w:val="22"/>
          <w:lang w:val="uk-UA"/>
        </w:rPr>
        <w:t xml:space="preserve">, Код банку </w:t>
      </w:r>
      <w:del w:id="85" w:author="Dmytro UZUN" w:date="2020-12-08T12:23:00Z">
        <w:r w:rsidR="000C1156" w:rsidRPr="00314C2F" w:rsidDel="009A5E9A">
          <w:rPr>
            <w:sz w:val="22"/>
            <w:szCs w:val="22"/>
            <w:lang w:val="uk-UA"/>
          </w:rPr>
          <w:delText xml:space="preserve">______, </w:delText>
        </w:r>
      </w:del>
      <w:ins w:id="86" w:author="Dmytro UZUN" w:date="2020-12-08T12:23:00Z">
        <w:r w:rsidR="009A5E9A">
          <w:rPr>
            <w:sz w:val="22"/>
            <w:szCs w:val="22"/>
            <w:lang w:val="uk-UA"/>
          </w:rPr>
          <w:t>328351</w:t>
        </w:r>
        <w:r w:rsidR="009A5E9A" w:rsidRPr="00314C2F">
          <w:rPr>
            <w:sz w:val="22"/>
            <w:szCs w:val="22"/>
            <w:lang w:val="uk-UA"/>
          </w:rPr>
          <w:t xml:space="preserve">, </w:t>
        </w:r>
      </w:ins>
      <w:r w:rsidR="000C1156" w:rsidRPr="00314C2F">
        <w:rPr>
          <w:sz w:val="22"/>
          <w:szCs w:val="22"/>
          <w:lang w:val="uk-UA"/>
        </w:rPr>
        <w:t xml:space="preserve">ЄДРПОУ </w:t>
      </w:r>
      <w:ins w:id="87" w:author="Dmytro UZUN" w:date="2020-12-08T12:23:00Z">
        <w:r w:rsidR="009A5E9A">
          <w:rPr>
            <w:sz w:val="22"/>
            <w:szCs w:val="22"/>
            <w:lang w:val="uk-UA"/>
          </w:rPr>
          <w:t>04377888</w:t>
        </w:r>
      </w:ins>
      <w:del w:id="88" w:author="Dmytro UZUN" w:date="2020-12-08T12:23:00Z">
        <w:r w:rsidR="000C1156" w:rsidRPr="00314C2F" w:rsidDel="009A5E9A">
          <w:rPr>
            <w:sz w:val="22"/>
            <w:szCs w:val="22"/>
            <w:lang w:val="uk-UA"/>
          </w:rPr>
          <w:delText>_______</w:delText>
        </w:r>
      </w:del>
      <w:r w:rsidR="000C1156" w:rsidRPr="00314C2F">
        <w:rPr>
          <w:sz w:val="22"/>
          <w:szCs w:val="22"/>
          <w:lang w:val="uk-UA"/>
        </w:rPr>
        <w:t xml:space="preserve"> </w:t>
      </w:r>
      <w:r w:rsidR="000C1156" w:rsidRPr="00314C2F">
        <w:rPr>
          <w:sz w:val="22"/>
          <w:szCs w:val="22"/>
          <w:lang w:val="uk-UA" w:eastAsia="en-US"/>
        </w:rPr>
        <w:t>в національній валюті, відкритий для зарахування переказаних Клієнтом коштів  для подальшого роз</w:t>
      </w:r>
      <w:r w:rsidR="00DC08F1" w:rsidRPr="00314C2F">
        <w:rPr>
          <w:sz w:val="22"/>
          <w:szCs w:val="22"/>
          <w:lang w:val="uk-UA" w:eastAsia="en-US"/>
        </w:rPr>
        <w:t>поділу та зарахування на Р</w:t>
      </w:r>
      <w:r w:rsidR="000C1156" w:rsidRPr="00314C2F">
        <w:rPr>
          <w:sz w:val="22"/>
          <w:szCs w:val="22"/>
          <w:lang w:val="uk-UA" w:eastAsia="en-US"/>
        </w:rPr>
        <w:t>ахунки Отримувачів.</w:t>
      </w:r>
    </w:p>
    <w:p w14:paraId="5279298A" w14:textId="5BB2C532" w:rsidR="003E5584" w:rsidRPr="00314C2F" w:rsidRDefault="00883F09" w:rsidP="000B2B81">
      <w:pPr>
        <w:jc w:val="both"/>
        <w:rPr>
          <w:sz w:val="22"/>
          <w:szCs w:val="22"/>
          <w:lang w:val="uk-UA"/>
        </w:rPr>
      </w:pPr>
      <w:r w:rsidRPr="00314C2F">
        <w:rPr>
          <w:sz w:val="22"/>
          <w:szCs w:val="22"/>
          <w:lang w:val="uk-UA"/>
        </w:rPr>
        <w:lastRenderedPageBreak/>
        <w:t>1.</w:t>
      </w:r>
      <w:r w:rsidR="007C778B" w:rsidRPr="00314C2F">
        <w:rPr>
          <w:sz w:val="22"/>
          <w:szCs w:val="22"/>
          <w:lang w:val="uk-UA"/>
        </w:rPr>
        <w:t>1</w:t>
      </w:r>
      <w:r w:rsidR="002B6C5E" w:rsidRPr="00314C2F">
        <w:rPr>
          <w:sz w:val="22"/>
          <w:szCs w:val="22"/>
          <w:lang w:val="uk-UA"/>
        </w:rPr>
        <w:t>2</w:t>
      </w:r>
      <w:r w:rsidRPr="00314C2F">
        <w:rPr>
          <w:sz w:val="22"/>
          <w:szCs w:val="22"/>
          <w:lang w:val="uk-UA"/>
        </w:rPr>
        <w:t>.</w:t>
      </w:r>
      <w:r w:rsidRPr="00314C2F">
        <w:rPr>
          <w:b/>
          <w:sz w:val="22"/>
          <w:szCs w:val="22"/>
          <w:lang w:val="uk-UA"/>
        </w:rPr>
        <w:t xml:space="preserve"> </w:t>
      </w:r>
      <w:r w:rsidR="003E5584" w:rsidRPr="00314C2F">
        <w:rPr>
          <w:b/>
          <w:sz w:val="22"/>
          <w:szCs w:val="22"/>
          <w:lang w:val="uk-UA"/>
        </w:rPr>
        <w:t>Уповноважені особи (Клієнта)</w:t>
      </w:r>
      <w:r w:rsidR="003E5584" w:rsidRPr="00314C2F">
        <w:rPr>
          <w:sz w:val="22"/>
          <w:szCs w:val="22"/>
          <w:lang w:val="uk-UA"/>
        </w:rPr>
        <w:t xml:space="preserve"> – фізичні особи, що діють від імені або за дорученням Клієнта при розпорядженні </w:t>
      </w:r>
      <w:r w:rsidRPr="00314C2F">
        <w:rPr>
          <w:sz w:val="22"/>
          <w:szCs w:val="22"/>
          <w:lang w:val="uk-UA"/>
        </w:rPr>
        <w:t>р</w:t>
      </w:r>
      <w:r w:rsidR="003E5584" w:rsidRPr="00314C2F">
        <w:rPr>
          <w:sz w:val="22"/>
          <w:szCs w:val="22"/>
          <w:lang w:val="uk-UA"/>
        </w:rPr>
        <w:t>ахунками</w:t>
      </w:r>
      <w:r w:rsidRPr="00314C2F">
        <w:rPr>
          <w:sz w:val="22"/>
          <w:szCs w:val="22"/>
          <w:lang w:val="uk-UA"/>
        </w:rPr>
        <w:t xml:space="preserve"> Клієнта в Банку</w:t>
      </w:r>
      <w:r w:rsidR="003E5584" w:rsidRPr="00314C2F">
        <w:rPr>
          <w:sz w:val="22"/>
          <w:szCs w:val="22"/>
          <w:lang w:val="uk-UA"/>
        </w:rPr>
        <w:t>.</w:t>
      </w:r>
    </w:p>
    <w:p w14:paraId="0D3B6901" w14:textId="186B4D5F" w:rsidR="000118C2" w:rsidRDefault="009506CA" w:rsidP="000B2B81">
      <w:pPr>
        <w:widowControl w:val="0"/>
        <w:jc w:val="both"/>
        <w:rPr>
          <w:sz w:val="22"/>
          <w:szCs w:val="22"/>
          <w:lang w:val="uk-UA"/>
        </w:rPr>
      </w:pPr>
      <w:r w:rsidRPr="00314C2F">
        <w:rPr>
          <w:sz w:val="22"/>
          <w:szCs w:val="22"/>
          <w:lang w:val="uk-UA"/>
        </w:rPr>
        <w:t>1.</w:t>
      </w:r>
      <w:r w:rsidR="007C778B" w:rsidRPr="00314C2F">
        <w:rPr>
          <w:sz w:val="22"/>
          <w:szCs w:val="22"/>
          <w:lang w:val="uk-UA"/>
        </w:rPr>
        <w:t>1</w:t>
      </w:r>
      <w:r w:rsidR="002B6C5E" w:rsidRPr="00314C2F">
        <w:rPr>
          <w:sz w:val="22"/>
          <w:szCs w:val="22"/>
          <w:lang w:val="uk-UA"/>
        </w:rPr>
        <w:t>3</w:t>
      </w:r>
      <w:r w:rsidRPr="00314C2F">
        <w:rPr>
          <w:sz w:val="22"/>
          <w:szCs w:val="22"/>
          <w:lang w:val="uk-UA"/>
        </w:rPr>
        <w:t>.</w:t>
      </w:r>
      <w:r w:rsidRPr="00314C2F">
        <w:rPr>
          <w:b/>
          <w:sz w:val="22"/>
          <w:szCs w:val="22"/>
          <w:lang w:val="uk-UA"/>
        </w:rPr>
        <w:t xml:space="preserve"> </w:t>
      </w:r>
      <w:r w:rsidR="000118C2" w:rsidRPr="00314C2F">
        <w:rPr>
          <w:b/>
          <w:sz w:val="22"/>
          <w:szCs w:val="22"/>
          <w:lang w:val="uk-UA"/>
        </w:rPr>
        <w:t>Фінансовий моніторинг</w:t>
      </w:r>
      <w:r w:rsidR="000118C2" w:rsidRPr="00314C2F">
        <w:rPr>
          <w:sz w:val="22"/>
          <w:szCs w:val="22"/>
          <w:lang w:val="uk-UA"/>
        </w:rPr>
        <w:t xml:space="preserve"> - </w:t>
      </w:r>
      <w:r w:rsidR="00D04912" w:rsidRPr="00314C2F">
        <w:rPr>
          <w:sz w:val="22"/>
          <w:szCs w:val="22"/>
          <w:lang w:val="uk-UA"/>
        </w:rPr>
        <w:t>сукупність заходів, що здійснюється Банком як суб’єктом первинного фінансового моніторингу стосовно виявлення фінансових операцій, що підлягають фінансовому моніторингу та/або містять ознаки ризикової діяльності, ідентифікації учасників фінансових операцій та встановлення їх Податкового статусу, а також вивчення їх діяльності, ведення обліку цих операцій та відомостей про їх учасників відповідно до вимог законодавства України та внутрішніх документів Банку, у тому числі вимог FATCA.</w:t>
      </w:r>
    </w:p>
    <w:p w14:paraId="6783FE6A" w14:textId="47624C78" w:rsidR="00066A05" w:rsidRPr="00314C2F" w:rsidRDefault="00066A05" w:rsidP="000B2B81">
      <w:pPr>
        <w:widowControl w:val="0"/>
        <w:jc w:val="both"/>
        <w:rPr>
          <w:sz w:val="22"/>
          <w:szCs w:val="22"/>
          <w:lang w:val="uk-UA"/>
        </w:rPr>
      </w:pPr>
      <w:r w:rsidRPr="00FA2405">
        <w:rPr>
          <w:sz w:val="22"/>
          <w:szCs w:val="22"/>
          <w:lang w:val="uk-UA"/>
        </w:rPr>
        <w:t>1.14.</w:t>
      </w:r>
      <w:del w:id="89" w:author="Dmytro UZUN" w:date="2020-12-08T12:24:00Z">
        <w:r w:rsidRPr="00FA2405" w:rsidDel="009A5E9A">
          <w:rPr>
            <w:sz w:val="22"/>
            <w:szCs w:val="22"/>
            <w:lang w:val="uk-UA"/>
          </w:rPr>
          <w:delText xml:space="preserve"> </w:delText>
        </w:r>
      </w:del>
      <w:ins w:id="90" w:author="Dmytro UZUN" w:date="2020-12-08T12:24:00Z">
        <w:r w:rsidR="009A5E9A" w:rsidRPr="00FA2405">
          <w:rPr>
            <w:sz w:val="22"/>
            <w:szCs w:val="22"/>
            <w:lang w:val="uk-UA"/>
            <w:rPrChange w:id="91" w:author="Svitlana HULENKO" w:date="2020-12-11T17:44:00Z">
              <w:rPr>
                <w:sz w:val="22"/>
                <w:szCs w:val="22"/>
                <w:highlight w:val="yellow"/>
                <w:lang w:val="uk-UA"/>
              </w:rPr>
            </w:rPrChange>
          </w:rPr>
          <w:t xml:space="preserve"> </w:t>
        </w:r>
        <w:r w:rsidR="009A5E9A" w:rsidRPr="00FA2405">
          <w:rPr>
            <w:b/>
            <w:sz w:val="22"/>
            <w:szCs w:val="22"/>
            <w:lang w:val="uk-UA"/>
          </w:rPr>
          <w:t>Рішення сільської ради</w:t>
        </w:r>
        <w:r w:rsidR="009A5E9A" w:rsidRPr="00FA2405">
          <w:rPr>
            <w:sz w:val="22"/>
            <w:szCs w:val="22"/>
            <w:lang w:val="uk-UA"/>
          </w:rPr>
          <w:t xml:space="preserve"> – документ, який регламентує порядок надання цільової адресної матеріальної допомоги фізичним особам.</w:t>
        </w:r>
      </w:ins>
    </w:p>
    <w:p w14:paraId="3B3804FC" w14:textId="27D4C3C7" w:rsidR="00D0034E" w:rsidRDefault="00B24B8C" w:rsidP="000B2B81">
      <w:pPr>
        <w:jc w:val="both"/>
        <w:rPr>
          <w:ins w:id="92" w:author="Dmytro UZUN" w:date="2020-12-08T12:25:00Z"/>
          <w:sz w:val="22"/>
          <w:szCs w:val="22"/>
          <w:lang w:val="uk-UA"/>
        </w:rPr>
      </w:pPr>
      <w:r w:rsidRPr="00314C2F">
        <w:rPr>
          <w:rStyle w:val="msoins0"/>
          <w:sz w:val="22"/>
          <w:szCs w:val="22"/>
          <w:lang w:val="uk-UA"/>
        </w:rPr>
        <w:t>1</w:t>
      </w:r>
      <w:r w:rsidR="00D0034E" w:rsidRPr="00314C2F">
        <w:rPr>
          <w:rStyle w:val="msoins0"/>
          <w:sz w:val="22"/>
          <w:szCs w:val="22"/>
          <w:lang w:val="uk-UA"/>
        </w:rPr>
        <w:t>.</w:t>
      </w:r>
      <w:r w:rsidR="007C778B" w:rsidRPr="00314C2F">
        <w:rPr>
          <w:rStyle w:val="msoins0"/>
          <w:sz w:val="22"/>
          <w:lang w:val="uk-UA"/>
        </w:rPr>
        <w:t>1</w:t>
      </w:r>
      <w:r w:rsidR="00066A05">
        <w:rPr>
          <w:rStyle w:val="msoins0"/>
          <w:sz w:val="22"/>
          <w:lang w:val="uk-UA"/>
        </w:rPr>
        <w:t>5</w:t>
      </w:r>
      <w:r w:rsidRPr="00314C2F">
        <w:rPr>
          <w:rStyle w:val="msoins0"/>
          <w:sz w:val="22"/>
          <w:szCs w:val="22"/>
          <w:lang w:val="uk-UA"/>
        </w:rPr>
        <w:t>.</w:t>
      </w:r>
      <w:r w:rsidR="00D0034E" w:rsidRPr="00314C2F">
        <w:rPr>
          <w:rStyle w:val="msoins0"/>
          <w:sz w:val="22"/>
          <w:szCs w:val="22"/>
          <w:lang w:val="uk-UA"/>
        </w:rPr>
        <w:t xml:space="preserve"> </w:t>
      </w:r>
      <w:r w:rsidR="00D0034E" w:rsidRPr="00314C2F">
        <w:rPr>
          <w:sz w:val="22"/>
          <w:szCs w:val="22"/>
          <w:lang w:val="uk-UA"/>
        </w:rPr>
        <w:t xml:space="preserve">Сторони визнають, що вказані вище терміни всебічно розуміються ними і повинні тлумачитися надалі тільки так, як вони викладені в цій статті Договору. Інші терміни та визначення, які вживаються в  Договорі, застосовуються в значенні, визначеному законодавством  України.  </w:t>
      </w:r>
    </w:p>
    <w:p w14:paraId="286761DE" w14:textId="77777777" w:rsidR="009A5E9A" w:rsidRPr="00314C2F" w:rsidRDefault="009A5E9A" w:rsidP="000B2B81">
      <w:pPr>
        <w:jc w:val="both"/>
        <w:rPr>
          <w:rStyle w:val="msoins0"/>
          <w:sz w:val="22"/>
          <w:szCs w:val="22"/>
          <w:lang w:val="uk-UA"/>
        </w:rPr>
      </w:pPr>
    </w:p>
    <w:p w14:paraId="53E749B7" w14:textId="77777777" w:rsidR="001A7D27" w:rsidRPr="00314C2F" w:rsidDel="009A5E9A" w:rsidRDefault="000B2B81" w:rsidP="000B2B81">
      <w:pPr>
        <w:pStyle w:val="a9"/>
        <w:spacing w:before="0" w:beforeAutospacing="0" w:after="0" w:afterAutospacing="0" w:line="216" w:lineRule="auto"/>
        <w:jc w:val="center"/>
        <w:rPr>
          <w:del w:id="93" w:author="Dmytro UZUN" w:date="2020-12-08T12:25:00Z"/>
          <w:rFonts w:ascii="Times New Roman" w:cs="Times New Roman"/>
          <w:b/>
          <w:bCs/>
          <w:color w:val="000000"/>
          <w:sz w:val="22"/>
          <w:szCs w:val="22"/>
          <w:lang w:val="uk-UA"/>
        </w:rPr>
      </w:pPr>
      <w:r w:rsidRPr="00314C2F">
        <w:rPr>
          <w:rFonts w:ascii="Times New Roman" w:cs="Times New Roman"/>
          <w:b/>
          <w:bCs/>
          <w:color w:val="000000"/>
          <w:sz w:val="22"/>
          <w:szCs w:val="22"/>
          <w:lang w:val="uk-UA"/>
        </w:rPr>
        <w:t>2. </w:t>
      </w:r>
      <w:r w:rsidR="001A7D27" w:rsidRPr="00314C2F">
        <w:rPr>
          <w:rFonts w:ascii="Times New Roman" w:cs="Times New Roman"/>
          <w:b/>
          <w:bCs/>
          <w:color w:val="000000"/>
          <w:sz w:val="22"/>
          <w:szCs w:val="22"/>
          <w:lang w:val="uk-UA"/>
        </w:rPr>
        <w:t xml:space="preserve">Предмет </w:t>
      </w:r>
      <w:r w:rsidR="00E8461C" w:rsidRPr="00314C2F">
        <w:rPr>
          <w:rFonts w:ascii="Times New Roman" w:cs="Times New Roman"/>
          <w:b/>
          <w:bCs/>
          <w:color w:val="000000"/>
          <w:sz w:val="22"/>
          <w:szCs w:val="22"/>
          <w:lang w:val="uk-UA"/>
        </w:rPr>
        <w:t>Д</w:t>
      </w:r>
      <w:r w:rsidR="001A7D27" w:rsidRPr="00314C2F">
        <w:rPr>
          <w:rFonts w:ascii="Times New Roman" w:cs="Times New Roman"/>
          <w:b/>
          <w:bCs/>
          <w:color w:val="000000"/>
          <w:sz w:val="22"/>
          <w:szCs w:val="22"/>
          <w:lang w:val="uk-UA"/>
        </w:rPr>
        <w:t>оговору</w:t>
      </w:r>
    </w:p>
    <w:p w14:paraId="6B03DE80" w14:textId="77777777" w:rsidR="00701DA8" w:rsidRPr="00314C2F" w:rsidRDefault="00701DA8" w:rsidP="009A5E9A">
      <w:pPr>
        <w:pStyle w:val="a9"/>
        <w:spacing w:before="0" w:beforeAutospacing="0" w:after="0" w:afterAutospacing="0" w:line="216" w:lineRule="auto"/>
        <w:jc w:val="center"/>
        <w:rPr>
          <w:rFonts w:ascii="Times New Roman" w:cs="Times New Roman"/>
          <w:b/>
          <w:bCs/>
          <w:i/>
          <w:color w:val="000000"/>
          <w:sz w:val="22"/>
          <w:szCs w:val="22"/>
          <w:lang w:val="uk-UA"/>
        </w:rPr>
      </w:pPr>
    </w:p>
    <w:p w14:paraId="0E7BB95B" w14:textId="77777777" w:rsidR="00D208BD" w:rsidRPr="00314C2F" w:rsidRDefault="00701DA8" w:rsidP="00321518">
      <w:pPr>
        <w:tabs>
          <w:tab w:val="left" w:pos="9180"/>
        </w:tabs>
        <w:jc w:val="both"/>
        <w:rPr>
          <w:sz w:val="22"/>
          <w:szCs w:val="22"/>
          <w:lang w:val="uk-UA"/>
        </w:rPr>
      </w:pPr>
      <w:r w:rsidRPr="00314C2F">
        <w:rPr>
          <w:sz w:val="22"/>
          <w:szCs w:val="22"/>
          <w:lang w:val="uk-UA"/>
        </w:rPr>
        <w:t>2.1.</w:t>
      </w:r>
      <w:r w:rsidR="000B2B81" w:rsidRPr="00314C2F">
        <w:rPr>
          <w:sz w:val="22"/>
          <w:szCs w:val="22"/>
          <w:lang w:val="uk-UA"/>
        </w:rPr>
        <w:t> </w:t>
      </w:r>
      <w:r w:rsidR="00D208BD" w:rsidRPr="00314C2F">
        <w:rPr>
          <w:sz w:val="22"/>
          <w:szCs w:val="22"/>
          <w:lang w:val="uk-UA"/>
        </w:rPr>
        <w:t xml:space="preserve">З метою виплати </w:t>
      </w:r>
      <w:r w:rsidR="00F41BCD" w:rsidRPr="00314C2F">
        <w:rPr>
          <w:sz w:val="22"/>
          <w:szCs w:val="22"/>
          <w:lang w:val="uk-UA"/>
        </w:rPr>
        <w:t>К</w:t>
      </w:r>
      <w:r w:rsidR="00D208BD" w:rsidRPr="00314C2F">
        <w:rPr>
          <w:sz w:val="22"/>
          <w:szCs w:val="22"/>
          <w:lang w:val="uk-UA"/>
        </w:rPr>
        <w:t>оштів</w:t>
      </w:r>
      <w:r w:rsidR="00F41BCD" w:rsidRPr="00314C2F">
        <w:rPr>
          <w:sz w:val="22"/>
          <w:szCs w:val="22"/>
          <w:lang w:val="uk-UA"/>
        </w:rPr>
        <w:t>, які підлягають зарахуванню</w:t>
      </w:r>
      <w:r w:rsidR="00D208BD" w:rsidRPr="00314C2F">
        <w:rPr>
          <w:sz w:val="22"/>
          <w:szCs w:val="22"/>
          <w:lang w:val="uk-UA"/>
        </w:rPr>
        <w:t xml:space="preserve"> на Рахунки Отримувачів, Клієнт зобов’язується забезпечити переказ грошових коштів на Транзитний рахунок Банку, а Банк зобов’язується забезпечити зарахування цих коштів на Рахунки Отримувачів в Банку в порядку та на умовах, визначених Договором.</w:t>
      </w:r>
    </w:p>
    <w:p w14:paraId="3B829E6B" w14:textId="77777777" w:rsidR="00B77D7A" w:rsidRPr="00314C2F" w:rsidRDefault="00B77D7A" w:rsidP="00B77D7A">
      <w:pPr>
        <w:jc w:val="both"/>
        <w:rPr>
          <w:bCs/>
          <w:sz w:val="22"/>
          <w:szCs w:val="22"/>
          <w:lang w:val="uk-UA"/>
        </w:rPr>
      </w:pPr>
      <w:r w:rsidRPr="00314C2F">
        <w:rPr>
          <w:sz w:val="22"/>
          <w:szCs w:val="22"/>
          <w:lang w:val="uk-UA"/>
        </w:rPr>
        <w:t>2.</w:t>
      </w:r>
      <w:r w:rsidR="007355D0" w:rsidRPr="00314C2F">
        <w:rPr>
          <w:sz w:val="22"/>
          <w:szCs w:val="22"/>
          <w:lang w:val="uk-UA"/>
        </w:rPr>
        <w:t>2</w:t>
      </w:r>
      <w:r w:rsidR="000B2B81" w:rsidRPr="00314C2F">
        <w:rPr>
          <w:sz w:val="22"/>
          <w:szCs w:val="22"/>
          <w:lang w:val="uk-UA"/>
        </w:rPr>
        <w:t>. </w:t>
      </w:r>
      <w:r w:rsidRPr="00314C2F">
        <w:rPr>
          <w:bCs/>
          <w:sz w:val="22"/>
          <w:szCs w:val="22"/>
          <w:lang w:val="uk-UA"/>
        </w:rPr>
        <w:t xml:space="preserve">Під час укладання Договору, Клієнт має </w:t>
      </w:r>
      <w:r w:rsidRPr="00314C2F">
        <w:rPr>
          <w:sz w:val="22"/>
          <w:szCs w:val="22"/>
          <w:lang w:val="uk-UA"/>
        </w:rPr>
        <w:t xml:space="preserve">надати Банку перелік уповноважених осіб Клієнта та зразки їх підписів </w:t>
      </w:r>
      <w:r w:rsidR="001D4B27" w:rsidRPr="00314C2F">
        <w:rPr>
          <w:sz w:val="22"/>
          <w:szCs w:val="22"/>
          <w:lang w:val="uk-UA"/>
        </w:rPr>
        <w:t>(за формою згідно з Додатком № 1</w:t>
      </w:r>
      <w:r w:rsidR="009637A3" w:rsidRPr="00314C2F">
        <w:rPr>
          <w:sz w:val="22"/>
          <w:szCs w:val="22"/>
          <w:lang w:val="uk-UA"/>
        </w:rPr>
        <w:t xml:space="preserve"> </w:t>
      </w:r>
      <w:r w:rsidRPr="00314C2F">
        <w:rPr>
          <w:sz w:val="22"/>
          <w:szCs w:val="22"/>
          <w:lang w:val="uk-UA"/>
        </w:rPr>
        <w:t xml:space="preserve">до Договору), які мають право на підписання від імені Клієнта Відомостей та інших </w:t>
      </w:r>
      <w:r w:rsidRPr="00314C2F">
        <w:rPr>
          <w:bCs/>
          <w:sz w:val="22"/>
          <w:szCs w:val="22"/>
          <w:lang w:val="uk-UA"/>
        </w:rPr>
        <w:t>документів, що створюються в процесі виконання Договору.</w:t>
      </w:r>
    </w:p>
    <w:p w14:paraId="1D0437DB" w14:textId="77777777" w:rsidR="00881B9D" w:rsidRPr="00314C2F" w:rsidRDefault="00B77D7A" w:rsidP="00881B9D">
      <w:pPr>
        <w:jc w:val="both"/>
        <w:rPr>
          <w:sz w:val="22"/>
          <w:szCs w:val="22"/>
          <w:lang w:val="uk-UA"/>
        </w:rPr>
      </w:pPr>
      <w:r w:rsidRPr="00314C2F">
        <w:rPr>
          <w:sz w:val="22"/>
          <w:szCs w:val="22"/>
          <w:lang w:val="uk-UA"/>
        </w:rPr>
        <w:t xml:space="preserve">Клієнт зобов’язується інформувати Банк </w:t>
      </w:r>
      <w:r w:rsidR="00881B9D" w:rsidRPr="00314C2F">
        <w:rPr>
          <w:sz w:val="22"/>
          <w:szCs w:val="22"/>
          <w:lang w:val="uk-UA"/>
        </w:rPr>
        <w:t>про зміну складу уповноважених осіб та зразки їх підписів (шляхом надання Банку інформа</w:t>
      </w:r>
      <w:r w:rsidR="001D4B27" w:rsidRPr="00314C2F">
        <w:rPr>
          <w:sz w:val="22"/>
          <w:szCs w:val="22"/>
          <w:lang w:val="uk-UA"/>
        </w:rPr>
        <w:t>ції за формою згідно Додатку № 1</w:t>
      </w:r>
      <w:r w:rsidR="00881B9D" w:rsidRPr="00314C2F">
        <w:rPr>
          <w:sz w:val="22"/>
          <w:szCs w:val="22"/>
          <w:lang w:val="uk-UA"/>
        </w:rPr>
        <w:t xml:space="preserve"> до Договору).</w:t>
      </w:r>
    </w:p>
    <w:p w14:paraId="45DF7CE3" w14:textId="0FD0F41C" w:rsidR="00610960" w:rsidRPr="00314C2F" w:rsidRDefault="00C33237" w:rsidP="00610960">
      <w:pPr>
        <w:autoSpaceDE w:val="0"/>
        <w:autoSpaceDN w:val="0"/>
        <w:adjustRightInd w:val="0"/>
        <w:jc w:val="both"/>
        <w:rPr>
          <w:iCs/>
          <w:color w:val="000000"/>
          <w:sz w:val="22"/>
          <w:szCs w:val="22"/>
          <w:lang w:val="uk-UA" w:eastAsia="en-US"/>
        </w:rPr>
      </w:pPr>
      <w:r w:rsidRPr="00314C2F">
        <w:rPr>
          <w:iCs/>
          <w:color w:val="000000"/>
          <w:sz w:val="22"/>
          <w:szCs w:val="22"/>
          <w:lang w:val="uk-UA"/>
        </w:rPr>
        <w:t>2.3</w:t>
      </w:r>
      <w:r w:rsidR="00610960" w:rsidRPr="00314C2F">
        <w:rPr>
          <w:iCs/>
          <w:color w:val="000000"/>
          <w:sz w:val="22"/>
          <w:szCs w:val="22"/>
          <w:lang w:val="uk-UA"/>
        </w:rPr>
        <w:t>. Клієнт зобов’язується інформувати</w:t>
      </w:r>
      <w:r w:rsidR="009F4573" w:rsidRPr="00314C2F">
        <w:rPr>
          <w:iCs/>
          <w:color w:val="000000"/>
          <w:sz w:val="22"/>
          <w:szCs w:val="22"/>
          <w:lang w:val="uk-UA"/>
        </w:rPr>
        <w:t xml:space="preserve"> Банк</w:t>
      </w:r>
      <w:r w:rsidR="00610960" w:rsidRPr="00314C2F">
        <w:rPr>
          <w:iCs/>
          <w:color w:val="000000"/>
          <w:sz w:val="22"/>
          <w:szCs w:val="22"/>
          <w:lang w:val="uk-UA"/>
        </w:rPr>
        <w:t xml:space="preserve"> про розірвання укладен</w:t>
      </w:r>
      <w:r w:rsidR="00D235E9" w:rsidRPr="00314C2F">
        <w:rPr>
          <w:iCs/>
          <w:color w:val="000000"/>
          <w:sz w:val="22"/>
          <w:szCs w:val="22"/>
          <w:lang w:val="uk-UA"/>
        </w:rPr>
        <w:t>их</w:t>
      </w:r>
      <w:r w:rsidR="00610960" w:rsidRPr="00314C2F">
        <w:rPr>
          <w:iCs/>
          <w:color w:val="000000"/>
          <w:sz w:val="22"/>
          <w:szCs w:val="22"/>
          <w:lang w:val="uk-UA"/>
        </w:rPr>
        <w:t xml:space="preserve"> між Отримувач</w:t>
      </w:r>
      <w:r w:rsidR="00D235E9" w:rsidRPr="00314C2F">
        <w:rPr>
          <w:iCs/>
          <w:color w:val="000000"/>
          <w:sz w:val="22"/>
          <w:szCs w:val="22"/>
          <w:lang w:val="uk-UA"/>
        </w:rPr>
        <w:t>ами</w:t>
      </w:r>
      <w:r w:rsidR="00610960" w:rsidRPr="00314C2F">
        <w:rPr>
          <w:iCs/>
          <w:color w:val="000000"/>
          <w:sz w:val="22"/>
          <w:szCs w:val="22"/>
          <w:lang w:val="uk-UA"/>
        </w:rPr>
        <w:t xml:space="preserve"> та Клієнтом договор</w:t>
      </w:r>
      <w:r w:rsidR="00D235E9" w:rsidRPr="00314C2F">
        <w:rPr>
          <w:iCs/>
          <w:color w:val="000000"/>
          <w:sz w:val="22"/>
          <w:szCs w:val="22"/>
          <w:lang w:val="uk-UA"/>
        </w:rPr>
        <w:t>ів</w:t>
      </w:r>
      <w:r w:rsidR="000846BE" w:rsidRPr="00314C2F">
        <w:rPr>
          <w:iCs/>
          <w:color w:val="000000"/>
          <w:sz w:val="22"/>
          <w:szCs w:val="22"/>
          <w:lang w:val="uk-UA"/>
        </w:rPr>
        <w:t>,</w:t>
      </w:r>
      <w:r w:rsidR="00751EEE" w:rsidRPr="00314C2F">
        <w:rPr>
          <w:iCs/>
          <w:color w:val="000000"/>
          <w:sz w:val="22"/>
          <w:szCs w:val="22"/>
          <w:lang w:val="uk-UA"/>
        </w:rPr>
        <w:t xml:space="preserve"> на підставі я</w:t>
      </w:r>
      <w:r w:rsidR="00D235E9" w:rsidRPr="00314C2F">
        <w:rPr>
          <w:iCs/>
          <w:color w:val="000000"/>
          <w:sz w:val="22"/>
          <w:szCs w:val="22"/>
          <w:lang w:val="uk-UA"/>
        </w:rPr>
        <w:t>ких</w:t>
      </w:r>
      <w:r w:rsidR="00751EEE" w:rsidRPr="00314C2F">
        <w:rPr>
          <w:iCs/>
          <w:color w:val="000000"/>
          <w:sz w:val="22"/>
          <w:szCs w:val="22"/>
          <w:lang w:val="uk-UA"/>
        </w:rPr>
        <w:t xml:space="preserve"> здійснюється виплата коштів</w:t>
      </w:r>
      <w:r w:rsidR="00610960" w:rsidRPr="00314C2F">
        <w:rPr>
          <w:iCs/>
          <w:color w:val="000000"/>
          <w:sz w:val="22"/>
          <w:szCs w:val="22"/>
          <w:lang w:val="uk-UA"/>
        </w:rPr>
        <w:t>,  про відмову Отримувача від зарахування на Р</w:t>
      </w:r>
      <w:r w:rsidR="00D235E9" w:rsidRPr="00314C2F">
        <w:rPr>
          <w:iCs/>
          <w:color w:val="000000"/>
          <w:sz w:val="22"/>
          <w:szCs w:val="22"/>
          <w:lang w:val="uk-UA"/>
        </w:rPr>
        <w:t>ахунок</w:t>
      </w:r>
      <w:r w:rsidR="00610960" w:rsidRPr="00314C2F">
        <w:rPr>
          <w:iCs/>
          <w:color w:val="000000"/>
          <w:sz w:val="22"/>
          <w:szCs w:val="22"/>
          <w:lang w:val="uk-UA"/>
        </w:rPr>
        <w:t xml:space="preserve"> коштів від Клієнта в рамках</w:t>
      </w:r>
      <w:r w:rsidR="00751EEE" w:rsidRPr="00314C2F">
        <w:rPr>
          <w:iCs/>
          <w:color w:val="000000"/>
          <w:sz w:val="22"/>
          <w:szCs w:val="22"/>
          <w:lang w:val="uk-UA"/>
        </w:rPr>
        <w:t xml:space="preserve"> цього</w:t>
      </w:r>
      <w:r w:rsidR="001D4B27" w:rsidRPr="00314C2F">
        <w:rPr>
          <w:iCs/>
          <w:color w:val="000000"/>
          <w:sz w:val="22"/>
          <w:szCs w:val="22"/>
          <w:lang w:val="uk-UA"/>
        </w:rPr>
        <w:t xml:space="preserve"> Договору </w:t>
      </w:r>
      <w:r w:rsidR="00610960" w:rsidRPr="00314C2F">
        <w:rPr>
          <w:iCs/>
          <w:color w:val="000000"/>
          <w:sz w:val="22"/>
          <w:szCs w:val="22"/>
          <w:lang w:val="uk-UA"/>
        </w:rPr>
        <w:t>шляхом направлення відповідного повідомлення з використанням Програмного забезпечення</w:t>
      </w:r>
      <w:r w:rsidR="00D235E9" w:rsidRPr="00314C2F">
        <w:rPr>
          <w:iCs/>
          <w:color w:val="000000"/>
          <w:sz w:val="22"/>
          <w:szCs w:val="22"/>
          <w:lang w:val="uk-UA"/>
        </w:rPr>
        <w:t xml:space="preserve"> у строк не пізніше ніж через п’ять Робочих днів з моменту настання визначених цим пунктом Договору обставин</w:t>
      </w:r>
      <w:r w:rsidR="00610960" w:rsidRPr="00314C2F">
        <w:rPr>
          <w:iCs/>
          <w:color w:val="000000"/>
          <w:sz w:val="22"/>
          <w:szCs w:val="22"/>
          <w:lang w:val="uk-UA"/>
        </w:rPr>
        <w:t>.</w:t>
      </w:r>
    </w:p>
    <w:p w14:paraId="50005988" w14:textId="77777777" w:rsidR="00260591" w:rsidRPr="00314C2F" w:rsidRDefault="00260591" w:rsidP="00DD38E2">
      <w:pPr>
        <w:tabs>
          <w:tab w:val="left" w:pos="9180"/>
        </w:tabs>
        <w:jc w:val="both"/>
        <w:rPr>
          <w:sz w:val="22"/>
          <w:szCs w:val="22"/>
          <w:lang w:val="uk-UA"/>
        </w:rPr>
      </w:pPr>
    </w:p>
    <w:p w14:paraId="38779B43" w14:textId="77777777" w:rsidR="007643A2" w:rsidRPr="00314C2F" w:rsidRDefault="00E70391" w:rsidP="00E70391">
      <w:pPr>
        <w:shd w:val="clear" w:color="auto" w:fill="D9D9D9"/>
        <w:ind w:left="360"/>
        <w:jc w:val="center"/>
        <w:rPr>
          <w:b/>
          <w:bCs/>
          <w:color w:val="000000"/>
          <w:sz w:val="22"/>
          <w:szCs w:val="22"/>
          <w:lang w:val="uk-UA"/>
        </w:rPr>
      </w:pPr>
      <w:r w:rsidRPr="00314C2F">
        <w:rPr>
          <w:b/>
          <w:bCs/>
          <w:color w:val="000000"/>
          <w:sz w:val="22"/>
          <w:szCs w:val="22"/>
          <w:lang w:val="uk-UA"/>
        </w:rPr>
        <w:t>3. </w:t>
      </w:r>
      <w:r w:rsidR="007643A2" w:rsidRPr="00314C2F">
        <w:rPr>
          <w:b/>
          <w:bCs/>
          <w:color w:val="000000"/>
          <w:sz w:val="22"/>
          <w:szCs w:val="22"/>
          <w:lang w:val="uk-UA"/>
        </w:rPr>
        <w:t xml:space="preserve">Порядок відкриття КР Отримувачам. Видача Карток </w:t>
      </w:r>
    </w:p>
    <w:p w14:paraId="5F8C1F8C" w14:textId="77777777" w:rsidR="001D4B27" w:rsidRPr="00314C2F" w:rsidRDefault="007643A2" w:rsidP="007643A2">
      <w:pPr>
        <w:tabs>
          <w:tab w:val="left" w:pos="9180"/>
        </w:tabs>
        <w:jc w:val="both"/>
        <w:rPr>
          <w:color w:val="000000"/>
          <w:sz w:val="22"/>
          <w:szCs w:val="22"/>
          <w:lang w:val="uk-UA"/>
        </w:rPr>
      </w:pPr>
      <w:r w:rsidRPr="00314C2F">
        <w:rPr>
          <w:color w:val="000000"/>
          <w:sz w:val="22"/>
          <w:szCs w:val="22"/>
          <w:lang w:val="uk-UA"/>
        </w:rPr>
        <w:t>3.1</w:t>
      </w:r>
      <w:r w:rsidR="000B2B81" w:rsidRPr="00314C2F">
        <w:rPr>
          <w:color w:val="000000"/>
          <w:sz w:val="22"/>
          <w:szCs w:val="22"/>
          <w:lang w:val="uk-UA"/>
        </w:rPr>
        <w:t>. </w:t>
      </w:r>
      <w:r w:rsidRPr="00314C2F">
        <w:rPr>
          <w:color w:val="000000"/>
          <w:sz w:val="22"/>
          <w:szCs w:val="22"/>
          <w:lang w:val="uk-UA"/>
        </w:rPr>
        <w:t xml:space="preserve">З метою зарахування на КР Банк відкриває Отримувачам КР для фізичних осіб, випускає та надає Отримувачам Картки платіжних систем. </w:t>
      </w:r>
    </w:p>
    <w:p w14:paraId="1DA31F45" w14:textId="77777777" w:rsidR="007643A2" w:rsidRPr="00314C2F" w:rsidRDefault="001D4B27" w:rsidP="007643A2">
      <w:pPr>
        <w:tabs>
          <w:tab w:val="left" w:pos="9180"/>
        </w:tabs>
        <w:jc w:val="both"/>
        <w:rPr>
          <w:color w:val="000000"/>
          <w:sz w:val="22"/>
          <w:szCs w:val="22"/>
          <w:lang w:val="uk-UA"/>
        </w:rPr>
      </w:pPr>
      <w:r w:rsidRPr="00314C2F">
        <w:rPr>
          <w:color w:val="000000"/>
          <w:sz w:val="22"/>
          <w:szCs w:val="22"/>
          <w:lang w:val="uk-UA"/>
        </w:rPr>
        <w:t xml:space="preserve">3.2. </w:t>
      </w:r>
      <w:r w:rsidR="007643A2" w:rsidRPr="00314C2F">
        <w:rPr>
          <w:color w:val="000000"/>
          <w:sz w:val="22"/>
          <w:szCs w:val="22"/>
          <w:lang w:val="uk-UA"/>
        </w:rPr>
        <w:t>Правовідносини, що виникають між Банком і Отримувачами регулюються укладеним між ними договором банківського рахунку.</w:t>
      </w:r>
    </w:p>
    <w:p w14:paraId="15F352A4" w14:textId="77777777" w:rsidR="001D4B27" w:rsidRPr="00314C2F" w:rsidRDefault="001D4B27" w:rsidP="007643A2">
      <w:pPr>
        <w:tabs>
          <w:tab w:val="left" w:pos="9180"/>
        </w:tabs>
        <w:jc w:val="both"/>
        <w:rPr>
          <w:color w:val="000000"/>
          <w:sz w:val="22"/>
          <w:szCs w:val="22"/>
          <w:lang w:val="uk-UA"/>
        </w:rPr>
      </w:pPr>
      <w:r w:rsidRPr="00314C2F">
        <w:rPr>
          <w:color w:val="000000"/>
          <w:sz w:val="22"/>
          <w:szCs w:val="22"/>
          <w:lang w:val="uk-UA"/>
        </w:rPr>
        <w:t>3.3</w:t>
      </w:r>
      <w:r w:rsidR="000B2B81" w:rsidRPr="00314C2F">
        <w:rPr>
          <w:color w:val="000000"/>
          <w:sz w:val="22"/>
          <w:szCs w:val="22"/>
          <w:lang w:val="uk-UA"/>
        </w:rPr>
        <w:t>. </w:t>
      </w:r>
      <w:r w:rsidR="007643A2" w:rsidRPr="00314C2F">
        <w:rPr>
          <w:color w:val="000000"/>
          <w:sz w:val="22"/>
          <w:szCs w:val="22"/>
          <w:lang w:val="uk-UA"/>
        </w:rPr>
        <w:t xml:space="preserve">Банк випускає Картки на ім'я Отримувачів не пізніше чотирнадцяти банківських днів з моменту відкриття Банком КР Отримувачам. </w:t>
      </w:r>
    </w:p>
    <w:p w14:paraId="32B61660" w14:textId="77777777" w:rsidR="007643A2" w:rsidRPr="00314C2F" w:rsidRDefault="001D4B27" w:rsidP="001D4B27">
      <w:pPr>
        <w:autoSpaceDE w:val="0"/>
        <w:autoSpaceDN w:val="0"/>
        <w:adjustRightInd w:val="0"/>
        <w:jc w:val="both"/>
        <w:rPr>
          <w:color w:val="000000"/>
          <w:sz w:val="22"/>
          <w:lang w:val="uk-UA"/>
        </w:rPr>
      </w:pPr>
      <w:r w:rsidRPr="00314C2F">
        <w:rPr>
          <w:color w:val="000000"/>
          <w:sz w:val="22"/>
          <w:szCs w:val="22"/>
          <w:lang w:val="uk-UA"/>
        </w:rPr>
        <w:t>3.4</w:t>
      </w:r>
      <w:r w:rsidR="000B2B81" w:rsidRPr="00314C2F">
        <w:rPr>
          <w:color w:val="000000"/>
          <w:sz w:val="22"/>
          <w:szCs w:val="22"/>
          <w:lang w:val="uk-UA"/>
        </w:rPr>
        <w:t>. </w:t>
      </w:r>
      <w:r w:rsidR="007643A2" w:rsidRPr="00314C2F">
        <w:rPr>
          <w:sz w:val="22"/>
          <w:szCs w:val="22"/>
          <w:lang w:val="uk-UA"/>
        </w:rPr>
        <w:t xml:space="preserve">Банк надає Картку, випущену на ім’я </w:t>
      </w:r>
      <w:r w:rsidR="007643A2" w:rsidRPr="00314C2F">
        <w:rPr>
          <w:color w:val="000000"/>
          <w:sz w:val="22"/>
          <w:szCs w:val="22"/>
          <w:lang w:val="uk-UA"/>
        </w:rPr>
        <w:t xml:space="preserve">Отримувача </w:t>
      </w:r>
      <w:r w:rsidR="007643A2" w:rsidRPr="00314C2F">
        <w:rPr>
          <w:sz w:val="22"/>
          <w:szCs w:val="22"/>
          <w:lang w:val="uk-UA"/>
        </w:rPr>
        <w:t xml:space="preserve">особисто </w:t>
      </w:r>
      <w:r w:rsidR="007643A2" w:rsidRPr="00314C2F">
        <w:rPr>
          <w:color w:val="000000"/>
          <w:sz w:val="22"/>
          <w:szCs w:val="22"/>
          <w:lang w:val="uk-UA"/>
        </w:rPr>
        <w:t>Отримувачу.</w:t>
      </w:r>
      <w:r w:rsidRPr="00314C2F">
        <w:rPr>
          <w:color w:val="000000"/>
          <w:sz w:val="22"/>
          <w:szCs w:val="22"/>
          <w:lang w:val="uk-UA"/>
        </w:rPr>
        <w:t xml:space="preserve"> </w:t>
      </w:r>
      <w:r w:rsidRPr="00314C2F">
        <w:rPr>
          <w:color w:val="000000"/>
          <w:sz w:val="22"/>
          <w:lang w:val="uk-UA"/>
        </w:rPr>
        <w:t xml:space="preserve">Використання Картки, випущеної Банком на ім’я </w:t>
      </w:r>
      <w:r w:rsidRPr="00314C2F">
        <w:rPr>
          <w:color w:val="000000"/>
          <w:sz w:val="22"/>
          <w:szCs w:val="22"/>
          <w:lang w:val="uk-UA"/>
        </w:rPr>
        <w:t>Отримувача</w:t>
      </w:r>
      <w:r w:rsidRPr="00314C2F">
        <w:rPr>
          <w:color w:val="000000"/>
          <w:sz w:val="22"/>
          <w:lang w:val="uk-UA"/>
        </w:rPr>
        <w:t>, за довіреністю забороняється.</w:t>
      </w:r>
    </w:p>
    <w:p w14:paraId="0E852E94" w14:textId="77777777" w:rsidR="007643A2" w:rsidRPr="007310DB" w:rsidRDefault="001D4B27" w:rsidP="007643A2">
      <w:pPr>
        <w:tabs>
          <w:tab w:val="left" w:pos="9180"/>
        </w:tabs>
        <w:jc w:val="both"/>
        <w:rPr>
          <w:color w:val="000000"/>
          <w:sz w:val="22"/>
        </w:rPr>
      </w:pPr>
      <w:r w:rsidRPr="00314C2F">
        <w:rPr>
          <w:color w:val="000000"/>
          <w:sz w:val="22"/>
          <w:lang w:val="uk-UA"/>
        </w:rPr>
        <w:t>3.</w:t>
      </w:r>
      <w:r w:rsidRPr="00314C2F">
        <w:rPr>
          <w:color w:val="000000"/>
          <w:sz w:val="22"/>
          <w:szCs w:val="22"/>
          <w:lang w:val="uk-UA"/>
        </w:rPr>
        <w:t>5</w:t>
      </w:r>
      <w:r w:rsidR="000B2B81" w:rsidRPr="00314C2F">
        <w:rPr>
          <w:color w:val="000000"/>
          <w:sz w:val="22"/>
          <w:lang w:val="uk-UA"/>
        </w:rPr>
        <w:t>. </w:t>
      </w:r>
      <w:r w:rsidR="007643A2" w:rsidRPr="00314C2F">
        <w:rPr>
          <w:color w:val="000000"/>
          <w:sz w:val="22"/>
          <w:lang w:val="uk-UA"/>
        </w:rPr>
        <w:t xml:space="preserve">У </w:t>
      </w:r>
      <w:r w:rsidR="007643A2" w:rsidRPr="00314C2F">
        <w:rPr>
          <w:color w:val="000000"/>
          <w:sz w:val="22"/>
          <w:szCs w:val="22"/>
          <w:lang w:val="uk-UA"/>
        </w:rPr>
        <w:t>разі закінчення строку дії Картки(</w:t>
      </w:r>
      <w:proofErr w:type="spellStart"/>
      <w:r w:rsidR="007643A2" w:rsidRPr="00314C2F">
        <w:rPr>
          <w:color w:val="000000"/>
          <w:sz w:val="22"/>
          <w:szCs w:val="22"/>
          <w:lang w:val="uk-UA"/>
        </w:rPr>
        <w:t>ток</w:t>
      </w:r>
      <w:proofErr w:type="spellEnd"/>
      <w:r w:rsidR="007643A2" w:rsidRPr="00314C2F">
        <w:rPr>
          <w:color w:val="000000"/>
          <w:sz w:val="22"/>
          <w:szCs w:val="22"/>
          <w:lang w:val="uk-UA"/>
        </w:rPr>
        <w:t>) Отримувачів, Клієнт має надати Банку лист на випуск Карток на новий строк.</w:t>
      </w:r>
    </w:p>
    <w:p w14:paraId="2658A51B" w14:textId="77777777" w:rsidR="007643A2" w:rsidRPr="00314C2F" w:rsidRDefault="007643A2" w:rsidP="007643A2">
      <w:pPr>
        <w:tabs>
          <w:tab w:val="left" w:pos="9180"/>
        </w:tabs>
        <w:jc w:val="both"/>
        <w:rPr>
          <w:color w:val="000000"/>
          <w:sz w:val="22"/>
          <w:szCs w:val="22"/>
          <w:lang w:val="uk-UA"/>
        </w:rPr>
      </w:pPr>
      <w:r w:rsidRPr="00314C2F">
        <w:rPr>
          <w:color w:val="000000"/>
          <w:sz w:val="22"/>
          <w:szCs w:val="22"/>
          <w:lang w:val="uk-UA"/>
        </w:rPr>
        <w:t>Банк має право за своєю ініціативою випускати на новий строк Картки Отримувачам у зв’язку з закінченням строку їх дії, без попереднього надання Клієнтом зазначеного листа. При цьому, Банк має право за своєю ініціативою випускати Картки на новий строк лише у тих випадках, коли на КР, до яких випущені відповідні Картки, протягом останніх трьох місяців було здійснене принаймні одне зарахування коштів в рамках Договору. Надання Банком випущених на новий строк Карток здійснюється в порядку, передбаченому пунктом 3.4.</w:t>
      </w:r>
      <w:r w:rsidR="001D4B27" w:rsidRPr="00314C2F">
        <w:rPr>
          <w:color w:val="000000"/>
          <w:sz w:val="22"/>
          <w:szCs w:val="22"/>
          <w:lang w:val="uk-UA"/>
        </w:rPr>
        <w:t xml:space="preserve"> </w:t>
      </w:r>
      <w:r w:rsidRPr="00314C2F">
        <w:rPr>
          <w:color w:val="000000"/>
          <w:sz w:val="22"/>
          <w:szCs w:val="22"/>
          <w:lang w:val="uk-UA"/>
        </w:rPr>
        <w:t xml:space="preserve"> Договору.</w:t>
      </w:r>
    </w:p>
    <w:p w14:paraId="17309854" w14:textId="77777777" w:rsidR="00413C01" w:rsidRPr="00314C2F" w:rsidRDefault="00E70391" w:rsidP="000B2B81">
      <w:pPr>
        <w:tabs>
          <w:tab w:val="left" w:pos="9180"/>
        </w:tabs>
        <w:jc w:val="center"/>
        <w:rPr>
          <w:b/>
          <w:sz w:val="22"/>
          <w:szCs w:val="22"/>
          <w:lang w:val="uk-UA"/>
        </w:rPr>
      </w:pPr>
      <w:r w:rsidRPr="00314C2F">
        <w:rPr>
          <w:b/>
          <w:sz w:val="22"/>
          <w:szCs w:val="22"/>
          <w:lang w:val="uk-UA"/>
        </w:rPr>
        <w:t>4</w:t>
      </w:r>
      <w:r w:rsidR="000B2B81" w:rsidRPr="00314C2F">
        <w:rPr>
          <w:b/>
          <w:sz w:val="22"/>
          <w:szCs w:val="22"/>
          <w:lang w:val="uk-UA"/>
        </w:rPr>
        <w:t>.</w:t>
      </w:r>
      <w:r w:rsidRPr="00314C2F">
        <w:rPr>
          <w:b/>
          <w:sz w:val="22"/>
          <w:szCs w:val="22"/>
          <w:lang w:val="uk-UA"/>
        </w:rPr>
        <w:t> </w:t>
      </w:r>
      <w:r w:rsidR="00413C01" w:rsidRPr="00314C2F">
        <w:rPr>
          <w:b/>
          <w:sz w:val="22"/>
          <w:szCs w:val="22"/>
          <w:lang w:val="uk-UA"/>
        </w:rPr>
        <w:t xml:space="preserve">Порядок </w:t>
      </w:r>
      <w:r w:rsidR="00883F09" w:rsidRPr="00314C2F">
        <w:rPr>
          <w:b/>
          <w:sz w:val="22"/>
          <w:szCs w:val="22"/>
          <w:lang w:val="uk-UA"/>
        </w:rPr>
        <w:t xml:space="preserve">зарахування  коштів на Рахунки Отримувачів </w:t>
      </w:r>
    </w:p>
    <w:p w14:paraId="3E509553" w14:textId="77777777" w:rsidR="00F51E06" w:rsidRPr="00314C2F" w:rsidRDefault="00F51E06" w:rsidP="0018520E">
      <w:pPr>
        <w:tabs>
          <w:tab w:val="left" w:pos="9180"/>
        </w:tabs>
        <w:jc w:val="both"/>
        <w:rPr>
          <w:b/>
          <w:i/>
          <w:color w:val="FF0000"/>
          <w:sz w:val="22"/>
          <w:lang w:val="uk-UA"/>
        </w:rPr>
      </w:pPr>
    </w:p>
    <w:p w14:paraId="643F3F11" w14:textId="3D0349C5" w:rsidR="00F12444" w:rsidRPr="00314C2F" w:rsidRDefault="006208C5" w:rsidP="00DC413C">
      <w:pPr>
        <w:jc w:val="both"/>
        <w:rPr>
          <w:sz w:val="22"/>
          <w:szCs w:val="22"/>
          <w:lang w:val="uk-UA"/>
        </w:rPr>
      </w:pPr>
      <w:r w:rsidRPr="00174531">
        <w:rPr>
          <w:sz w:val="22"/>
          <w:szCs w:val="22"/>
          <w:lang w:val="uk-UA"/>
        </w:rPr>
        <w:t>4</w:t>
      </w:r>
      <w:r w:rsidR="00DC413C" w:rsidRPr="00174531">
        <w:rPr>
          <w:sz w:val="22"/>
          <w:szCs w:val="22"/>
          <w:lang w:val="uk-UA"/>
        </w:rPr>
        <w:t>.</w:t>
      </w:r>
      <w:ins w:id="94" w:author="Dmytro UZUN" w:date="2020-12-08T12:26:00Z">
        <w:r w:rsidR="009A5E9A">
          <w:rPr>
            <w:sz w:val="22"/>
            <w:szCs w:val="22"/>
            <w:lang w:val="uk-UA"/>
          </w:rPr>
          <w:t>1</w:t>
        </w:r>
      </w:ins>
      <w:del w:id="95" w:author="Dmytro UZUN" w:date="2020-12-08T12:26:00Z">
        <w:r w:rsidR="00A929B0" w:rsidRPr="00174531" w:rsidDel="009A5E9A">
          <w:rPr>
            <w:sz w:val="22"/>
            <w:szCs w:val="22"/>
            <w:lang w:val="uk-UA"/>
          </w:rPr>
          <w:delText>2</w:delText>
        </w:r>
      </w:del>
      <w:r w:rsidR="00DC413C" w:rsidRPr="00174531">
        <w:rPr>
          <w:sz w:val="22"/>
          <w:szCs w:val="22"/>
          <w:lang w:val="uk-UA"/>
        </w:rPr>
        <w:t>.</w:t>
      </w:r>
      <w:r w:rsidR="000B2B81" w:rsidRPr="00174531">
        <w:rPr>
          <w:sz w:val="22"/>
          <w:lang w:val="uk-UA"/>
        </w:rPr>
        <w:t> </w:t>
      </w:r>
      <w:r w:rsidR="00DC413C" w:rsidRPr="00174531">
        <w:rPr>
          <w:sz w:val="22"/>
          <w:szCs w:val="22"/>
          <w:lang w:val="uk-UA"/>
        </w:rPr>
        <w:t xml:space="preserve">З метою </w:t>
      </w:r>
      <w:r w:rsidR="00650331" w:rsidRPr="00174531">
        <w:rPr>
          <w:sz w:val="22"/>
          <w:szCs w:val="22"/>
          <w:lang w:val="uk-UA"/>
        </w:rPr>
        <w:t xml:space="preserve">зарахування Банком </w:t>
      </w:r>
      <w:r w:rsidR="00DC413C" w:rsidRPr="00174531">
        <w:rPr>
          <w:bCs/>
          <w:sz w:val="22"/>
          <w:szCs w:val="22"/>
          <w:lang w:val="uk-UA"/>
        </w:rPr>
        <w:t xml:space="preserve">коштів на </w:t>
      </w:r>
      <w:r w:rsidR="00650331" w:rsidRPr="00174531">
        <w:rPr>
          <w:bCs/>
          <w:sz w:val="22"/>
          <w:szCs w:val="22"/>
          <w:lang w:val="uk-UA"/>
        </w:rPr>
        <w:t>Рахунки Отримувачів</w:t>
      </w:r>
      <w:r w:rsidR="00DC413C" w:rsidRPr="00174531">
        <w:rPr>
          <w:bCs/>
          <w:sz w:val="22"/>
          <w:szCs w:val="22"/>
          <w:lang w:val="uk-UA"/>
        </w:rPr>
        <w:t>,</w:t>
      </w:r>
      <w:r w:rsidR="00DC413C" w:rsidRPr="00174531">
        <w:rPr>
          <w:sz w:val="22"/>
          <w:szCs w:val="22"/>
          <w:lang w:val="uk-UA"/>
        </w:rPr>
        <w:t xml:space="preserve"> Клієнт</w:t>
      </w:r>
      <w:r w:rsidR="00DC413C" w:rsidRPr="00314C2F">
        <w:rPr>
          <w:sz w:val="22"/>
          <w:szCs w:val="22"/>
          <w:lang w:val="uk-UA"/>
        </w:rPr>
        <w:t xml:space="preserve"> зобов‘язаний здійснити переказ відповідної суми грошових коштів на Транзитний рахунок, сформувати та підписати Відомість за допомогою </w:t>
      </w:r>
      <w:r w:rsidR="00DC413C" w:rsidRPr="00314C2F">
        <w:rPr>
          <w:sz w:val="22"/>
          <w:lang w:val="uk-UA"/>
        </w:rPr>
        <w:t>Програмного забезпечення.</w:t>
      </w:r>
      <w:r w:rsidR="00016552" w:rsidRPr="00314C2F">
        <w:rPr>
          <w:sz w:val="22"/>
          <w:szCs w:val="22"/>
          <w:lang w:val="uk-UA"/>
        </w:rPr>
        <w:t xml:space="preserve"> </w:t>
      </w:r>
    </w:p>
    <w:p w14:paraId="347D5D95" w14:textId="6A4F5F5B" w:rsidR="00DC413C" w:rsidRPr="00314C2F" w:rsidRDefault="00016552" w:rsidP="00DC413C">
      <w:pPr>
        <w:jc w:val="both"/>
        <w:rPr>
          <w:sz w:val="22"/>
          <w:lang w:val="uk-UA"/>
        </w:rPr>
      </w:pPr>
      <w:r w:rsidRPr="006F6F3D">
        <w:rPr>
          <w:sz w:val="22"/>
          <w:szCs w:val="22"/>
          <w:lang w:val="uk-UA"/>
        </w:rPr>
        <w:t>Клієнт вчиняє дії щодо зарахування коштів на рахунки Отримувачів</w:t>
      </w:r>
      <w:r w:rsidR="00FC0C9B" w:rsidRPr="006F6F3D">
        <w:rPr>
          <w:sz w:val="22"/>
          <w:szCs w:val="22"/>
          <w:lang w:val="uk-UA"/>
        </w:rPr>
        <w:t xml:space="preserve"> відповідно до Договору</w:t>
      </w:r>
      <w:r w:rsidRPr="006F6F3D">
        <w:rPr>
          <w:sz w:val="22"/>
          <w:szCs w:val="22"/>
          <w:lang w:val="uk-UA"/>
        </w:rPr>
        <w:t xml:space="preserve"> з періодичністю</w:t>
      </w:r>
      <w:r w:rsidR="00D6347E" w:rsidRPr="006F6F3D">
        <w:rPr>
          <w:sz w:val="22"/>
          <w:szCs w:val="22"/>
          <w:lang w:val="uk-UA"/>
        </w:rPr>
        <w:t xml:space="preserve"> не рідше ніж один раз на рік</w:t>
      </w:r>
      <w:r w:rsidR="00EE3C0B" w:rsidRPr="00050B73">
        <w:rPr>
          <w:i/>
          <w:sz w:val="22"/>
          <w:szCs w:val="22"/>
          <w:lang w:val="uk-UA"/>
        </w:rPr>
        <w:t>.</w:t>
      </w:r>
      <w:r w:rsidRPr="00314C2F">
        <w:rPr>
          <w:sz w:val="22"/>
          <w:szCs w:val="22"/>
          <w:lang w:val="uk-UA"/>
        </w:rPr>
        <w:t xml:space="preserve">  </w:t>
      </w:r>
    </w:p>
    <w:p w14:paraId="487BDB18" w14:textId="77777777" w:rsidR="008777A2" w:rsidRPr="00314C2F" w:rsidRDefault="00DC413C" w:rsidP="009506CA">
      <w:pPr>
        <w:jc w:val="both"/>
        <w:rPr>
          <w:color w:val="000000"/>
          <w:sz w:val="22"/>
          <w:lang w:val="uk-UA"/>
        </w:rPr>
      </w:pPr>
      <w:r w:rsidRPr="00314C2F">
        <w:rPr>
          <w:sz w:val="22"/>
          <w:lang w:val="uk-UA"/>
        </w:rPr>
        <w:t>Відомість, оформлена Клієнтом з порушенням зазначених вимог, вважається ненаданою та не може бути підставою для зарахування Банком грошових коштів на Рахунки Отримувачів.</w:t>
      </w:r>
      <w:r w:rsidRPr="00314C2F">
        <w:rPr>
          <w:color w:val="000000"/>
          <w:sz w:val="22"/>
          <w:lang w:val="uk-UA"/>
        </w:rPr>
        <w:t xml:space="preserve"> Статус обробки Банком </w:t>
      </w:r>
      <w:r w:rsidRPr="00314C2F">
        <w:rPr>
          <w:color w:val="000000"/>
          <w:sz w:val="22"/>
          <w:lang w:val="uk-UA"/>
        </w:rPr>
        <w:lastRenderedPageBreak/>
        <w:t>Відомості може бути визначений Клієнтом шляхом перевірки відповідного статусу Відомо</w:t>
      </w:r>
      <w:r w:rsidR="00677A84" w:rsidRPr="00314C2F">
        <w:rPr>
          <w:color w:val="000000"/>
          <w:sz w:val="22"/>
          <w:lang w:val="uk-UA"/>
        </w:rPr>
        <w:t>сті в Програмному забезпеченні.</w:t>
      </w:r>
    </w:p>
    <w:p w14:paraId="529109E0" w14:textId="568714E9" w:rsidR="008777A2" w:rsidRPr="00314C2F" w:rsidRDefault="006208C5" w:rsidP="008777A2">
      <w:pPr>
        <w:jc w:val="both"/>
        <w:rPr>
          <w:sz w:val="22"/>
          <w:lang w:val="uk-UA"/>
        </w:rPr>
      </w:pPr>
      <w:r w:rsidRPr="00314C2F">
        <w:rPr>
          <w:sz w:val="22"/>
          <w:szCs w:val="22"/>
          <w:lang w:val="uk-UA"/>
        </w:rPr>
        <w:t>4</w:t>
      </w:r>
      <w:r w:rsidR="00E55F28" w:rsidRPr="00314C2F">
        <w:rPr>
          <w:sz w:val="22"/>
          <w:szCs w:val="22"/>
          <w:lang w:val="uk-UA"/>
        </w:rPr>
        <w:t>.</w:t>
      </w:r>
      <w:ins w:id="96" w:author="Dmytro UZUN" w:date="2020-12-08T12:26:00Z">
        <w:r w:rsidR="009A5E9A">
          <w:rPr>
            <w:sz w:val="22"/>
            <w:szCs w:val="22"/>
            <w:lang w:val="uk-UA"/>
          </w:rPr>
          <w:t>2</w:t>
        </w:r>
      </w:ins>
      <w:del w:id="97" w:author="Dmytro UZUN" w:date="2020-12-08T12:26:00Z">
        <w:r w:rsidR="00383425" w:rsidRPr="00314C2F" w:rsidDel="009A5E9A">
          <w:rPr>
            <w:sz w:val="22"/>
            <w:szCs w:val="22"/>
            <w:lang w:val="uk-UA"/>
          </w:rPr>
          <w:delText>3</w:delText>
        </w:r>
      </w:del>
      <w:r w:rsidR="00E55F28" w:rsidRPr="00314C2F">
        <w:rPr>
          <w:sz w:val="22"/>
          <w:szCs w:val="22"/>
          <w:lang w:val="uk-UA"/>
        </w:rPr>
        <w:t>.  Клієнт зобов‘язаний забезпечити наявність у Відомості повної та достовірної інформації про Отримувачів</w:t>
      </w:r>
      <w:r w:rsidR="008777A2" w:rsidRPr="00314C2F">
        <w:rPr>
          <w:sz w:val="22"/>
          <w:lang w:val="uk-UA"/>
        </w:rPr>
        <w:t xml:space="preserve">, а саме: </w:t>
      </w:r>
    </w:p>
    <w:p w14:paraId="2134AE45" w14:textId="62FC8780" w:rsidR="00E55F28" w:rsidRPr="00314C2F" w:rsidRDefault="006208C5" w:rsidP="00E55F28">
      <w:pPr>
        <w:jc w:val="both"/>
        <w:rPr>
          <w:sz w:val="22"/>
          <w:szCs w:val="22"/>
          <w:lang w:val="uk-UA"/>
        </w:rPr>
      </w:pPr>
      <w:r w:rsidRPr="00314C2F">
        <w:rPr>
          <w:sz w:val="22"/>
          <w:szCs w:val="22"/>
          <w:lang w:val="uk-UA"/>
        </w:rPr>
        <w:t>4</w:t>
      </w:r>
      <w:r w:rsidR="00C33237" w:rsidRPr="00314C2F">
        <w:rPr>
          <w:sz w:val="22"/>
          <w:szCs w:val="22"/>
          <w:lang w:val="uk-UA"/>
        </w:rPr>
        <w:t>.</w:t>
      </w:r>
      <w:ins w:id="98" w:author="Dmytro UZUN" w:date="2020-12-08T12:26:00Z">
        <w:r w:rsidR="009A5E9A">
          <w:rPr>
            <w:sz w:val="22"/>
            <w:szCs w:val="22"/>
            <w:lang w:val="uk-UA"/>
          </w:rPr>
          <w:t>2</w:t>
        </w:r>
      </w:ins>
      <w:del w:id="99" w:author="Dmytro UZUN" w:date="2020-12-08T12:26:00Z">
        <w:r w:rsidR="00383425" w:rsidRPr="00314C2F" w:rsidDel="009A5E9A">
          <w:rPr>
            <w:sz w:val="22"/>
            <w:szCs w:val="22"/>
            <w:lang w:val="uk-UA"/>
          </w:rPr>
          <w:delText>3</w:delText>
        </w:r>
      </w:del>
      <w:r w:rsidR="00C33237" w:rsidRPr="00314C2F">
        <w:rPr>
          <w:sz w:val="22"/>
          <w:szCs w:val="22"/>
          <w:lang w:val="uk-UA"/>
        </w:rPr>
        <w:t xml:space="preserve">.1. </w:t>
      </w:r>
      <w:r w:rsidR="00C33237" w:rsidRPr="00F12444">
        <w:rPr>
          <w:sz w:val="22"/>
          <w:lang w:val="uk-UA"/>
        </w:rPr>
        <w:t>п</w:t>
      </w:r>
      <w:r w:rsidR="00E55F28" w:rsidRPr="00314C2F">
        <w:rPr>
          <w:sz w:val="22"/>
          <w:szCs w:val="22"/>
          <w:lang w:val="uk-UA"/>
        </w:rPr>
        <w:t>ерелік Отримувачів  із  обов’язковим зазначенням прізвища, імені та по батькові, реєстраційного номеру облікової картки платника податків кожного із Отримувачів;</w:t>
      </w:r>
    </w:p>
    <w:p w14:paraId="7D0E4303" w14:textId="4F7287A0" w:rsidR="00E55F28" w:rsidRPr="00314C2F" w:rsidRDefault="006208C5" w:rsidP="009506CA">
      <w:pPr>
        <w:jc w:val="both"/>
        <w:rPr>
          <w:sz w:val="22"/>
          <w:szCs w:val="22"/>
          <w:lang w:val="uk-UA"/>
        </w:rPr>
      </w:pPr>
      <w:r w:rsidRPr="00314C2F">
        <w:rPr>
          <w:sz w:val="22"/>
          <w:szCs w:val="22"/>
          <w:lang w:val="uk-UA"/>
        </w:rPr>
        <w:t>4</w:t>
      </w:r>
      <w:r w:rsidR="00E55F28" w:rsidRPr="00314C2F">
        <w:rPr>
          <w:sz w:val="22"/>
          <w:szCs w:val="22"/>
          <w:lang w:val="uk-UA"/>
        </w:rPr>
        <w:t>.</w:t>
      </w:r>
      <w:ins w:id="100" w:author="Dmytro UZUN" w:date="2020-12-08T12:26:00Z">
        <w:r w:rsidR="009A5E9A">
          <w:rPr>
            <w:sz w:val="22"/>
            <w:szCs w:val="22"/>
            <w:lang w:val="uk-UA"/>
          </w:rPr>
          <w:t>2</w:t>
        </w:r>
      </w:ins>
      <w:del w:id="101" w:author="Dmytro UZUN" w:date="2020-12-08T12:26:00Z">
        <w:r w:rsidR="00383425" w:rsidRPr="00314C2F" w:rsidDel="009A5E9A">
          <w:rPr>
            <w:sz w:val="22"/>
            <w:szCs w:val="22"/>
            <w:lang w:val="uk-UA"/>
          </w:rPr>
          <w:delText>3</w:delText>
        </w:r>
      </w:del>
      <w:r w:rsidR="00E55F28" w:rsidRPr="00314C2F">
        <w:rPr>
          <w:sz w:val="22"/>
          <w:szCs w:val="22"/>
          <w:lang w:val="uk-UA"/>
        </w:rPr>
        <w:t>.2. номер Рахунку Отримувача</w:t>
      </w:r>
      <w:r w:rsidR="002E084D" w:rsidRPr="00314C2F">
        <w:rPr>
          <w:sz w:val="22"/>
          <w:szCs w:val="22"/>
          <w:lang w:val="uk-UA"/>
        </w:rPr>
        <w:t xml:space="preserve"> в Банку</w:t>
      </w:r>
      <w:r w:rsidR="009506CA" w:rsidRPr="00314C2F">
        <w:rPr>
          <w:sz w:val="22"/>
          <w:szCs w:val="22"/>
          <w:lang w:val="uk-UA"/>
        </w:rPr>
        <w:t xml:space="preserve">, </w:t>
      </w:r>
      <w:r w:rsidR="00E55F28" w:rsidRPr="00314C2F">
        <w:rPr>
          <w:sz w:val="22"/>
          <w:szCs w:val="22"/>
          <w:lang w:val="uk-UA"/>
        </w:rPr>
        <w:t>сума коштів, що має бути зарахована на Рахунок кожного Отримувача</w:t>
      </w:r>
      <w:r w:rsidR="009506CA" w:rsidRPr="00314C2F">
        <w:rPr>
          <w:sz w:val="22"/>
          <w:szCs w:val="22"/>
          <w:lang w:val="uk-UA"/>
        </w:rPr>
        <w:t xml:space="preserve"> із зазначенням призначення платежу</w:t>
      </w:r>
      <w:r w:rsidR="00E55F28" w:rsidRPr="00314C2F">
        <w:rPr>
          <w:sz w:val="22"/>
          <w:szCs w:val="22"/>
          <w:lang w:val="uk-UA"/>
        </w:rPr>
        <w:t>.</w:t>
      </w:r>
    </w:p>
    <w:p w14:paraId="272DC1E7" w14:textId="47C21841" w:rsidR="00894128" w:rsidRPr="00314C2F" w:rsidRDefault="006208C5" w:rsidP="009506CA">
      <w:pPr>
        <w:jc w:val="both"/>
        <w:rPr>
          <w:sz w:val="22"/>
          <w:szCs w:val="22"/>
          <w:lang w:val="uk-UA"/>
        </w:rPr>
      </w:pPr>
      <w:r w:rsidRPr="00314C2F">
        <w:rPr>
          <w:sz w:val="22"/>
          <w:szCs w:val="22"/>
          <w:lang w:val="uk-UA"/>
        </w:rPr>
        <w:t>4</w:t>
      </w:r>
      <w:r w:rsidR="00E55F28" w:rsidRPr="00314C2F">
        <w:rPr>
          <w:sz w:val="22"/>
          <w:szCs w:val="22"/>
          <w:lang w:val="uk-UA"/>
        </w:rPr>
        <w:t>.</w:t>
      </w:r>
      <w:ins w:id="102" w:author="Dmytro UZUN" w:date="2020-12-08T12:26:00Z">
        <w:r w:rsidR="009A5E9A">
          <w:rPr>
            <w:sz w:val="22"/>
            <w:szCs w:val="22"/>
            <w:lang w:val="uk-UA"/>
          </w:rPr>
          <w:t>3</w:t>
        </w:r>
      </w:ins>
      <w:del w:id="103" w:author="Dmytro UZUN" w:date="2020-12-08T12:26:00Z">
        <w:r w:rsidR="00383425" w:rsidRPr="00314C2F" w:rsidDel="009A5E9A">
          <w:rPr>
            <w:sz w:val="22"/>
            <w:szCs w:val="22"/>
            <w:lang w:val="uk-UA"/>
          </w:rPr>
          <w:delText>4</w:delText>
        </w:r>
      </w:del>
      <w:r w:rsidR="00E55F28" w:rsidRPr="00314C2F">
        <w:rPr>
          <w:sz w:val="22"/>
          <w:szCs w:val="22"/>
          <w:lang w:val="uk-UA"/>
        </w:rPr>
        <w:t xml:space="preserve">. </w:t>
      </w:r>
      <w:r w:rsidR="00C87F29" w:rsidRPr="00314C2F">
        <w:rPr>
          <w:sz w:val="22"/>
          <w:szCs w:val="22"/>
          <w:lang w:val="uk-UA"/>
        </w:rPr>
        <w:t xml:space="preserve">На підставі наданої Клієнтом Відомості </w:t>
      </w:r>
      <w:r w:rsidR="00E55F28" w:rsidRPr="00314C2F">
        <w:rPr>
          <w:sz w:val="22"/>
          <w:szCs w:val="22"/>
          <w:lang w:val="uk-UA"/>
        </w:rPr>
        <w:t>Банк здійснює</w:t>
      </w:r>
      <w:r w:rsidR="00E45FF2" w:rsidRPr="00314C2F">
        <w:rPr>
          <w:sz w:val="22"/>
          <w:szCs w:val="22"/>
          <w:lang w:val="uk-UA"/>
        </w:rPr>
        <w:t xml:space="preserve"> зарахування коштів на відкриті в Банку Рахунки Отримувачів</w:t>
      </w:r>
      <w:r w:rsidR="00627905" w:rsidRPr="00314C2F">
        <w:rPr>
          <w:sz w:val="22"/>
          <w:szCs w:val="22"/>
          <w:lang w:val="uk-UA"/>
        </w:rPr>
        <w:t>.</w:t>
      </w:r>
    </w:p>
    <w:p w14:paraId="21747F7B" w14:textId="2459C182" w:rsidR="009A5AD2" w:rsidRPr="00314C2F" w:rsidRDefault="009A5AD2" w:rsidP="009506CA">
      <w:pPr>
        <w:jc w:val="both"/>
        <w:rPr>
          <w:sz w:val="22"/>
          <w:szCs w:val="22"/>
          <w:lang w:val="uk-UA"/>
        </w:rPr>
      </w:pPr>
      <w:r w:rsidRPr="00314C2F">
        <w:rPr>
          <w:sz w:val="22"/>
          <w:szCs w:val="22"/>
          <w:lang w:val="uk-UA"/>
        </w:rPr>
        <w:t>Банк здійснює зарахування переказаних Клієнтом коштів виключно на поточні рахунки Отримувачів, що відповідають вимогам пункту 1.</w:t>
      </w:r>
      <w:r w:rsidR="007C778B" w:rsidRPr="00314C2F">
        <w:rPr>
          <w:sz w:val="22"/>
          <w:szCs w:val="22"/>
          <w:lang w:val="uk-UA"/>
        </w:rPr>
        <w:t>7</w:t>
      </w:r>
      <w:r w:rsidRPr="00314C2F">
        <w:rPr>
          <w:sz w:val="22"/>
          <w:szCs w:val="22"/>
          <w:lang w:val="uk-UA"/>
        </w:rPr>
        <w:t xml:space="preserve">. </w:t>
      </w:r>
      <w:r w:rsidR="00EB2C89">
        <w:rPr>
          <w:sz w:val="22"/>
          <w:szCs w:val="22"/>
          <w:lang w:val="uk-UA"/>
        </w:rPr>
        <w:t>цього</w:t>
      </w:r>
      <w:r w:rsidR="00EB2C89" w:rsidRPr="00314C2F">
        <w:rPr>
          <w:sz w:val="22"/>
          <w:szCs w:val="22"/>
          <w:lang w:val="uk-UA"/>
        </w:rPr>
        <w:t xml:space="preserve"> </w:t>
      </w:r>
      <w:r w:rsidRPr="00314C2F">
        <w:rPr>
          <w:sz w:val="22"/>
          <w:szCs w:val="22"/>
          <w:lang w:val="uk-UA"/>
        </w:rPr>
        <w:t>Договору. Зарахування Банком коштів на інші відкриті в Банку рахунки Отримувачів не здійснюється та відповідні кошти повертаються Клієнту.</w:t>
      </w:r>
    </w:p>
    <w:p w14:paraId="0D4B4CE1" w14:textId="67772FF1" w:rsidR="00E55F28" w:rsidRPr="00314C2F" w:rsidRDefault="000B2B81" w:rsidP="00E55F28">
      <w:pPr>
        <w:jc w:val="both"/>
        <w:rPr>
          <w:sz w:val="22"/>
          <w:szCs w:val="22"/>
          <w:lang w:val="uk-UA"/>
        </w:rPr>
      </w:pPr>
      <w:r w:rsidRPr="00314C2F">
        <w:rPr>
          <w:sz w:val="22"/>
          <w:szCs w:val="22"/>
          <w:lang w:val="uk-UA"/>
        </w:rPr>
        <w:t>4</w:t>
      </w:r>
      <w:r w:rsidR="00E55F28" w:rsidRPr="00314C2F">
        <w:rPr>
          <w:sz w:val="22"/>
          <w:szCs w:val="22"/>
          <w:lang w:val="uk-UA"/>
        </w:rPr>
        <w:t>.</w:t>
      </w:r>
      <w:ins w:id="104" w:author="Dmytro UZUN" w:date="2020-12-08T12:27:00Z">
        <w:r w:rsidR="009A5E9A">
          <w:rPr>
            <w:sz w:val="22"/>
            <w:szCs w:val="22"/>
            <w:lang w:val="uk-UA"/>
          </w:rPr>
          <w:t>4</w:t>
        </w:r>
      </w:ins>
      <w:del w:id="105" w:author="Dmytro UZUN" w:date="2020-12-08T12:27:00Z">
        <w:r w:rsidR="00383425" w:rsidRPr="00314C2F" w:rsidDel="009A5E9A">
          <w:rPr>
            <w:sz w:val="22"/>
            <w:szCs w:val="22"/>
            <w:lang w:val="uk-UA"/>
          </w:rPr>
          <w:delText>5</w:delText>
        </w:r>
      </w:del>
      <w:r w:rsidR="00E55F28" w:rsidRPr="00314C2F">
        <w:rPr>
          <w:sz w:val="22"/>
          <w:szCs w:val="22"/>
          <w:lang w:val="uk-UA"/>
        </w:rPr>
        <w:t xml:space="preserve">. Банк здійснює зарахування коштів на Рахунки Отримувачів </w:t>
      </w:r>
      <w:r w:rsidR="008777A2" w:rsidRPr="00314C2F">
        <w:rPr>
          <w:sz w:val="22"/>
          <w:lang w:val="uk-UA"/>
        </w:rPr>
        <w:t>не пізніше наступного Операційного (банківського) дня після</w:t>
      </w:r>
      <w:r w:rsidR="00C33237" w:rsidRPr="00314C2F">
        <w:rPr>
          <w:sz w:val="22"/>
          <w:lang w:val="uk-UA"/>
        </w:rPr>
        <w:t xml:space="preserve"> </w:t>
      </w:r>
      <w:r w:rsidR="00E55F28" w:rsidRPr="00314C2F">
        <w:rPr>
          <w:sz w:val="22"/>
          <w:szCs w:val="22"/>
          <w:lang w:val="uk-UA"/>
        </w:rPr>
        <w:t xml:space="preserve">дотримання кожної з наступних умов: </w:t>
      </w:r>
    </w:p>
    <w:p w14:paraId="412C13F1" w14:textId="68BDF940" w:rsidR="00A929B0" w:rsidRPr="009A5E9A" w:rsidRDefault="00A929B0" w:rsidP="00A929B0">
      <w:pPr>
        <w:jc w:val="both"/>
        <w:rPr>
          <w:sz w:val="22"/>
          <w:szCs w:val="22"/>
          <w:lang w:val="uk-UA"/>
          <w:rPrChange w:id="106" w:author="Dmytro UZUN" w:date="2020-12-08T12:28:00Z">
            <w:rPr>
              <w:sz w:val="22"/>
              <w:szCs w:val="22"/>
            </w:rPr>
          </w:rPrChange>
        </w:rPr>
      </w:pPr>
      <w:r w:rsidRPr="00314C2F">
        <w:rPr>
          <w:sz w:val="22"/>
          <w:szCs w:val="22"/>
          <w:lang w:val="uk-UA"/>
        </w:rPr>
        <w:t xml:space="preserve">- отримання  </w:t>
      </w:r>
      <w:ins w:id="107" w:author="Yevgen VOLCHENSKYI" w:date="2021-08-31T14:33:00Z">
        <w:r w:rsidR="001F48D6" w:rsidRPr="004F5EC3">
          <w:rPr>
            <w:color w:val="000000" w:themeColor="text1"/>
            <w:sz w:val="22"/>
            <w:szCs w:val="22"/>
            <w:lang w:val="uk-UA"/>
            <w:rPrChange w:id="108" w:author="Yevheniia YELTSOVA" w:date="2021-08-31T17:37:00Z">
              <w:rPr>
                <w:sz w:val="22"/>
                <w:szCs w:val="22"/>
                <w:highlight w:val="yellow"/>
                <w:lang w:val="uk-UA"/>
              </w:rPr>
            </w:rPrChange>
          </w:rPr>
          <w:t>Р</w:t>
        </w:r>
      </w:ins>
      <w:ins w:id="109" w:author="Dmytro UZUN" w:date="2020-12-08T12:27:00Z">
        <w:del w:id="110" w:author="Yevgen VOLCHENSKYI" w:date="2021-08-31T14:33:00Z">
          <w:r w:rsidR="009A5E9A" w:rsidRPr="004F5EC3" w:rsidDel="001F48D6">
            <w:rPr>
              <w:color w:val="000000" w:themeColor="text1"/>
              <w:sz w:val="22"/>
              <w:szCs w:val="22"/>
              <w:lang w:val="uk-UA"/>
              <w:rPrChange w:id="111" w:author="Yevheniia YELTSOVA" w:date="2021-08-31T17:37:00Z">
                <w:rPr>
                  <w:sz w:val="22"/>
                  <w:szCs w:val="22"/>
                  <w:lang w:val="uk-UA"/>
                </w:rPr>
              </w:rPrChange>
            </w:rPr>
            <w:delText>р</w:delText>
          </w:r>
        </w:del>
        <w:r w:rsidR="009A5E9A" w:rsidRPr="004F5EC3">
          <w:rPr>
            <w:color w:val="000000" w:themeColor="text1"/>
            <w:sz w:val="22"/>
            <w:szCs w:val="22"/>
            <w:lang w:val="uk-UA"/>
            <w:rPrChange w:id="112" w:author="Yevheniia YELTSOVA" w:date="2021-08-31T17:37:00Z">
              <w:rPr>
                <w:sz w:val="22"/>
                <w:szCs w:val="22"/>
                <w:lang w:val="uk-UA"/>
              </w:rPr>
            </w:rPrChange>
          </w:rPr>
          <w:t xml:space="preserve">ішення </w:t>
        </w:r>
        <w:del w:id="113" w:author="Yevgen VOLCHENSKYI" w:date="2021-08-31T14:27:00Z">
          <w:r w:rsidR="009A5E9A" w:rsidRPr="004F5EC3" w:rsidDel="001F48D6">
            <w:rPr>
              <w:color w:val="000000" w:themeColor="text1"/>
              <w:sz w:val="22"/>
              <w:szCs w:val="22"/>
              <w:lang w:val="uk-UA"/>
              <w:rPrChange w:id="114" w:author="Yevheniia YELTSOVA" w:date="2021-08-31T17:37:00Z">
                <w:rPr>
                  <w:sz w:val="22"/>
                  <w:szCs w:val="22"/>
                  <w:lang w:val="uk-UA"/>
                </w:rPr>
              </w:rPrChange>
            </w:rPr>
            <w:delText>сільської</w:delText>
          </w:r>
        </w:del>
      </w:ins>
      <w:ins w:id="115" w:author="Yevgen VOLCHENSKYI" w:date="2021-08-31T14:27:00Z">
        <w:r w:rsidR="001F48D6" w:rsidRPr="004F5EC3">
          <w:rPr>
            <w:color w:val="000000" w:themeColor="text1"/>
            <w:sz w:val="22"/>
            <w:szCs w:val="22"/>
            <w:lang w:val="uk-UA"/>
            <w:rPrChange w:id="116" w:author="Yevheniia YELTSOVA" w:date="2021-08-31T17:37:00Z">
              <w:rPr>
                <w:sz w:val="22"/>
                <w:szCs w:val="22"/>
                <w:lang w:val="uk-UA"/>
              </w:rPr>
            </w:rPrChange>
          </w:rPr>
          <w:t>міської</w:t>
        </w:r>
      </w:ins>
      <w:ins w:id="117" w:author="Dmytro UZUN" w:date="2020-12-08T12:27:00Z">
        <w:r w:rsidR="009A5E9A" w:rsidRPr="004F5EC3">
          <w:rPr>
            <w:color w:val="000000" w:themeColor="text1"/>
            <w:sz w:val="22"/>
            <w:szCs w:val="22"/>
            <w:lang w:val="uk-UA"/>
            <w:rPrChange w:id="118" w:author="Yevheniia YELTSOVA" w:date="2021-08-31T17:37:00Z">
              <w:rPr>
                <w:sz w:val="22"/>
                <w:szCs w:val="22"/>
                <w:lang w:val="uk-UA"/>
              </w:rPr>
            </w:rPrChange>
          </w:rPr>
          <w:t xml:space="preserve"> ради</w:t>
        </w:r>
      </w:ins>
      <w:ins w:id="119" w:author="Dmytro UZUN" w:date="2020-12-08T12:28:00Z">
        <w:r w:rsidR="009A5E9A" w:rsidRPr="004F5EC3">
          <w:rPr>
            <w:color w:val="000000" w:themeColor="text1"/>
            <w:sz w:val="22"/>
            <w:szCs w:val="22"/>
            <w:lang w:val="uk-UA"/>
            <w:rPrChange w:id="120" w:author="Yevheniia YELTSOVA" w:date="2021-08-31T17:37:00Z">
              <w:rPr>
                <w:sz w:val="22"/>
                <w:szCs w:val="22"/>
                <w:lang w:val="uk-UA"/>
              </w:rPr>
            </w:rPrChange>
          </w:rPr>
          <w:t xml:space="preserve"> відносно </w:t>
        </w:r>
        <w:r w:rsidR="009A5E9A">
          <w:rPr>
            <w:sz w:val="22"/>
            <w:szCs w:val="22"/>
            <w:lang w:val="uk-UA"/>
          </w:rPr>
          <w:t>надання цільової адресно</w:t>
        </w:r>
      </w:ins>
      <w:ins w:id="121" w:author="Dmytro UZUN" w:date="2020-12-08T12:29:00Z">
        <w:r w:rsidR="009A5E9A">
          <w:rPr>
            <w:sz w:val="22"/>
            <w:szCs w:val="22"/>
            <w:lang w:val="uk-UA"/>
          </w:rPr>
          <w:t xml:space="preserve">ї матеріальної допомоги </w:t>
        </w:r>
      </w:ins>
      <w:ins w:id="122" w:author="Sergii BRATCHYK" w:date="2020-12-15T11:12:00Z">
        <w:r w:rsidR="00954E3E">
          <w:rPr>
            <w:sz w:val="22"/>
            <w:szCs w:val="22"/>
            <w:lang w:val="uk-UA"/>
          </w:rPr>
          <w:t xml:space="preserve">Отримувачам </w:t>
        </w:r>
      </w:ins>
      <w:ins w:id="123" w:author="Dmytro UZUN" w:date="2020-12-08T12:29:00Z">
        <w:del w:id="124" w:author="Sergii BRATCHYK" w:date="2020-12-15T11:12:00Z">
          <w:r w:rsidR="009A5E9A" w:rsidDel="00F148E9">
            <w:rPr>
              <w:sz w:val="22"/>
              <w:szCs w:val="22"/>
              <w:lang w:val="uk-UA"/>
            </w:rPr>
            <w:delText>фізичним особам</w:delText>
          </w:r>
        </w:del>
      </w:ins>
      <w:r w:rsidR="009D733E">
        <w:rPr>
          <w:sz w:val="22"/>
          <w:szCs w:val="22"/>
          <w:lang w:val="uk-UA"/>
        </w:rPr>
        <w:t>,</w:t>
      </w:r>
    </w:p>
    <w:p w14:paraId="1CD11A40" w14:textId="77777777" w:rsidR="00E55F28" w:rsidRPr="00314C2F" w:rsidRDefault="00E55F28" w:rsidP="00E55F28">
      <w:pPr>
        <w:jc w:val="both"/>
        <w:rPr>
          <w:sz w:val="22"/>
          <w:szCs w:val="22"/>
          <w:lang w:val="uk-UA"/>
        </w:rPr>
      </w:pPr>
      <w:r w:rsidRPr="00314C2F">
        <w:rPr>
          <w:sz w:val="22"/>
          <w:szCs w:val="22"/>
          <w:lang w:val="uk-UA"/>
        </w:rPr>
        <w:t xml:space="preserve">- зарахування на Транзитний рахунок  коштів від Клієнта на суму Відомості, </w:t>
      </w:r>
    </w:p>
    <w:p w14:paraId="1CE8B9CE" w14:textId="29F409DD" w:rsidR="00E55F28" w:rsidRPr="00314C2F" w:rsidRDefault="00E55F28" w:rsidP="00E55F28">
      <w:pPr>
        <w:jc w:val="both"/>
        <w:rPr>
          <w:sz w:val="22"/>
          <w:szCs w:val="22"/>
          <w:lang w:val="uk-UA"/>
        </w:rPr>
      </w:pPr>
      <w:r w:rsidRPr="00314C2F">
        <w:rPr>
          <w:sz w:val="22"/>
          <w:szCs w:val="22"/>
          <w:lang w:val="uk-UA"/>
        </w:rPr>
        <w:t xml:space="preserve">- отримання  Відомості, яка відповідає передбаченим пунктам </w:t>
      </w:r>
      <w:r w:rsidR="000B2B81" w:rsidRPr="00314C2F">
        <w:rPr>
          <w:sz w:val="22"/>
          <w:szCs w:val="22"/>
          <w:lang w:val="uk-UA"/>
        </w:rPr>
        <w:t>4</w:t>
      </w:r>
      <w:r w:rsidRPr="00314C2F">
        <w:rPr>
          <w:sz w:val="22"/>
          <w:szCs w:val="22"/>
          <w:lang w:val="uk-UA"/>
        </w:rPr>
        <w:t>.</w:t>
      </w:r>
      <w:ins w:id="125" w:author="Dmytro UZUN" w:date="2020-12-08T12:29:00Z">
        <w:r w:rsidR="009A5E9A">
          <w:rPr>
            <w:sz w:val="22"/>
            <w:szCs w:val="22"/>
            <w:lang w:val="uk-UA"/>
          </w:rPr>
          <w:t>1</w:t>
        </w:r>
      </w:ins>
      <w:del w:id="126" w:author="Dmytro UZUN" w:date="2020-12-08T12:29:00Z">
        <w:r w:rsidR="00383425" w:rsidRPr="00314C2F" w:rsidDel="009A5E9A">
          <w:rPr>
            <w:sz w:val="22"/>
            <w:szCs w:val="22"/>
            <w:lang w:val="uk-UA"/>
          </w:rPr>
          <w:delText>2</w:delText>
        </w:r>
      </w:del>
      <w:r w:rsidRPr="00314C2F">
        <w:rPr>
          <w:sz w:val="22"/>
          <w:szCs w:val="22"/>
          <w:lang w:val="uk-UA"/>
        </w:rPr>
        <w:t xml:space="preserve">., </w:t>
      </w:r>
      <w:r w:rsidR="000B2B81" w:rsidRPr="00314C2F">
        <w:rPr>
          <w:sz w:val="22"/>
          <w:szCs w:val="22"/>
          <w:lang w:val="uk-UA"/>
        </w:rPr>
        <w:t>4</w:t>
      </w:r>
      <w:r w:rsidRPr="00314C2F">
        <w:rPr>
          <w:sz w:val="22"/>
          <w:szCs w:val="22"/>
          <w:lang w:val="uk-UA"/>
        </w:rPr>
        <w:t>.</w:t>
      </w:r>
      <w:ins w:id="127" w:author="Dmytro UZUN" w:date="2020-12-08T12:29:00Z">
        <w:r w:rsidR="009A5E9A">
          <w:rPr>
            <w:sz w:val="22"/>
            <w:szCs w:val="22"/>
            <w:lang w:val="uk-UA"/>
          </w:rPr>
          <w:t>2</w:t>
        </w:r>
      </w:ins>
      <w:del w:id="128" w:author="Dmytro UZUN" w:date="2020-12-08T12:29:00Z">
        <w:r w:rsidR="00383425" w:rsidRPr="00314C2F" w:rsidDel="009A5E9A">
          <w:rPr>
            <w:sz w:val="22"/>
            <w:szCs w:val="22"/>
            <w:lang w:val="uk-UA"/>
          </w:rPr>
          <w:delText>3</w:delText>
        </w:r>
      </w:del>
      <w:r w:rsidRPr="00314C2F">
        <w:rPr>
          <w:sz w:val="22"/>
          <w:szCs w:val="22"/>
          <w:lang w:val="uk-UA"/>
        </w:rPr>
        <w:t xml:space="preserve">. Договору вимогам, </w:t>
      </w:r>
    </w:p>
    <w:p w14:paraId="272CE24A" w14:textId="77777777" w:rsidR="00E55F28" w:rsidRPr="00314C2F" w:rsidRDefault="00E55F28" w:rsidP="00E55F28">
      <w:pPr>
        <w:jc w:val="both"/>
        <w:rPr>
          <w:sz w:val="22"/>
          <w:szCs w:val="22"/>
          <w:lang w:val="uk-UA"/>
        </w:rPr>
      </w:pPr>
      <w:r w:rsidRPr="00314C2F">
        <w:rPr>
          <w:sz w:val="22"/>
          <w:szCs w:val="22"/>
          <w:lang w:val="uk-UA"/>
        </w:rPr>
        <w:t xml:space="preserve">- оплата Клієнтом передбаченої пунктом </w:t>
      </w:r>
      <w:r w:rsidR="000B2B81" w:rsidRPr="00314C2F">
        <w:rPr>
          <w:sz w:val="22"/>
          <w:szCs w:val="22"/>
          <w:lang w:val="uk-UA"/>
        </w:rPr>
        <w:t>5</w:t>
      </w:r>
      <w:r w:rsidRPr="00314C2F">
        <w:rPr>
          <w:sz w:val="22"/>
          <w:szCs w:val="22"/>
          <w:lang w:val="uk-UA"/>
        </w:rPr>
        <w:t>.1. Догов</w:t>
      </w:r>
      <w:r w:rsidR="00CE7C34" w:rsidRPr="00314C2F">
        <w:rPr>
          <w:sz w:val="22"/>
          <w:szCs w:val="22"/>
          <w:lang w:val="uk-UA"/>
        </w:rPr>
        <w:t>ору комісійної винагороди Банку,</w:t>
      </w:r>
    </w:p>
    <w:p w14:paraId="7FF1EB2C" w14:textId="77777777" w:rsidR="00913B07" w:rsidRPr="00314C2F" w:rsidRDefault="00E55F28" w:rsidP="007355D0">
      <w:pPr>
        <w:jc w:val="both"/>
        <w:rPr>
          <w:sz w:val="22"/>
          <w:szCs w:val="22"/>
          <w:lang w:val="uk-UA"/>
        </w:rPr>
      </w:pPr>
      <w:r w:rsidRPr="00314C2F">
        <w:rPr>
          <w:sz w:val="22"/>
          <w:szCs w:val="22"/>
          <w:lang w:val="uk-UA"/>
        </w:rPr>
        <w:t>- переказ відповідає законодавству України</w:t>
      </w:r>
      <w:r w:rsidR="00CE7C34" w:rsidRPr="00314C2F">
        <w:rPr>
          <w:sz w:val="22"/>
          <w:szCs w:val="22"/>
          <w:lang w:val="uk-UA"/>
        </w:rPr>
        <w:t>, умовам Договору та умовам договорів, укладених між Банком та Отримувачами.</w:t>
      </w:r>
    </w:p>
    <w:p w14:paraId="7ED80352" w14:textId="36F47E88" w:rsidR="009506CA" w:rsidRPr="00314C2F" w:rsidRDefault="000B2B81" w:rsidP="009506CA">
      <w:pPr>
        <w:autoSpaceDE w:val="0"/>
        <w:autoSpaceDN w:val="0"/>
        <w:adjustRightInd w:val="0"/>
        <w:ind w:left="15"/>
        <w:jc w:val="both"/>
        <w:rPr>
          <w:sz w:val="22"/>
          <w:szCs w:val="22"/>
          <w:lang w:val="uk-UA"/>
        </w:rPr>
      </w:pPr>
      <w:r w:rsidRPr="00314C2F">
        <w:rPr>
          <w:sz w:val="22"/>
          <w:szCs w:val="22"/>
          <w:lang w:val="uk-UA"/>
        </w:rPr>
        <w:t>4.</w:t>
      </w:r>
      <w:ins w:id="129" w:author="Dmytro UZUN" w:date="2020-12-08T12:29:00Z">
        <w:r w:rsidR="009A5E9A">
          <w:rPr>
            <w:sz w:val="22"/>
            <w:szCs w:val="22"/>
            <w:lang w:val="uk-UA"/>
          </w:rPr>
          <w:t>5</w:t>
        </w:r>
      </w:ins>
      <w:del w:id="130" w:author="Dmytro UZUN" w:date="2020-12-08T12:29:00Z">
        <w:r w:rsidR="00383425" w:rsidRPr="00314C2F" w:rsidDel="009A5E9A">
          <w:rPr>
            <w:sz w:val="22"/>
            <w:szCs w:val="22"/>
            <w:lang w:val="uk-UA"/>
          </w:rPr>
          <w:delText>6</w:delText>
        </w:r>
      </w:del>
      <w:r w:rsidRPr="00314C2F">
        <w:rPr>
          <w:sz w:val="22"/>
          <w:szCs w:val="22"/>
          <w:lang w:val="uk-UA"/>
        </w:rPr>
        <w:t>.</w:t>
      </w:r>
      <w:r w:rsidR="009506CA" w:rsidRPr="00314C2F">
        <w:rPr>
          <w:sz w:val="22"/>
          <w:szCs w:val="22"/>
          <w:lang w:val="uk-UA"/>
        </w:rPr>
        <w:t xml:space="preserve"> Банк </w:t>
      </w:r>
      <w:r w:rsidR="008B70C6" w:rsidRPr="00314C2F">
        <w:rPr>
          <w:sz w:val="22"/>
          <w:szCs w:val="22"/>
          <w:lang w:val="uk-UA"/>
        </w:rPr>
        <w:t>має право повернути кошти</w:t>
      </w:r>
      <w:r w:rsidR="009506CA" w:rsidRPr="00314C2F">
        <w:rPr>
          <w:sz w:val="22"/>
          <w:szCs w:val="22"/>
          <w:lang w:val="uk-UA"/>
        </w:rPr>
        <w:t xml:space="preserve"> на рахунок</w:t>
      </w:r>
      <w:r w:rsidR="008B70C6" w:rsidRPr="00314C2F">
        <w:rPr>
          <w:sz w:val="22"/>
          <w:szCs w:val="22"/>
          <w:lang w:val="uk-UA"/>
        </w:rPr>
        <w:t xml:space="preserve"> Клієнта, з якого вони надійшли</w:t>
      </w:r>
      <w:r w:rsidR="00106E2A" w:rsidRPr="00314C2F">
        <w:rPr>
          <w:sz w:val="22"/>
          <w:szCs w:val="22"/>
          <w:lang w:val="uk-UA"/>
        </w:rPr>
        <w:t>,</w:t>
      </w:r>
      <w:r w:rsidR="008B70C6" w:rsidRPr="00314C2F">
        <w:rPr>
          <w:sz w:val="22"/>
          <w:szCs w:val="22"/>
          <w:lang w:val="uk-UA"/>
        </w:rPr>
        <w:t xml:space="preserve"> у наступних випадках:</w:t>
      </w:r>
    </w:p>
    <w:p w14:paraId="4004693C" w14:textId="769AE029" w:rsidR="008B70C6" w:rsidRPr="00314C2F" w:rsidRDefault="000B2B81" w:rsidP="008B70C6">
      <w:pPr>
        <w:autoSpaceDE w:val="0"/>
        <w:autoSpaceDN w:val="0"/>
        <w:adjustRightInd w:val="0"/>
        <w:ind w:left="15"/>
        <w:jc w:val="both"/>
        <w:rPr>
          <w:sz w:val="22"/>
          <w:szCs w:val="22"/>
          <w:lang w:val="uk-UA"/>
        </w:rPr>
      </w:pPr>
      <w:r w:rsidRPr="00314C2F">
        <w:rPr>
          <w:sz w:val="22"/>
          <w:szCs w:val="22"/>
          <w:lang w:val="uk-UA"/>
        </w:rPr>
        <w:t>4.</w:t>
      </w:r>
      <w:ins w:id="131" w:author="Dmytro UZUN" w:date="2020-12-08T12:29:00Z">
        <w:r w:rsidR="009A5E9A">
          <w:rPr>
            <w:sz w:val="22"/>
            <w:szCs w:val="22"/>
            <w:lang w:val="uk-UA"/>
          </w:rPr>
          <w:t>5</w:t>
        </w:r>
      </w:ins>
      <w:del w:id="132" w:author="Dmytro UZUN" w:date="2020-12-08T12:29:00Z">
        <w:r w:rsidR="00383425" w:rsidRPr="00314C2F" w:rsidDel="009A5E9A">
          <w:rPr>
            <w:sz w:val="22"/>
            <w:szCs w:val="22"/>
            <w:lang w:val="uk-UA"/>
          </w:rPr>
          <w:delText>6</w:delText>
        </w:r>
      </w:del>
      <w:r w:rsidRPr="00314C2F">
        <w:rPr>
          <w:sz w:val="22"/>
          <w:szCs w:val="22"/>
          <w:lang w:val="uk-UA"/>
        </w:rPr>
        <w:t>.1.</w:t>
      </w:r>
      <w:r w:rsidR="008B70C6" w:rsidRPr="00314C2F">
        <w:rPr>
          <w:sz w:val="22"/>
          <w:szCs w:val="22"/>
          <w:lang w:val="uk-UA"/>
        </w:rPr>
        <w:t xml:space="preserve"> у разі здійснення Клієнтом переказу на Транзитний рахунок коштів в сумі, що не відповідає зазначеній </w:t>
      </w:r>
      <w:r w:rsidR="007576EE" w:rsidRPr="00314C2F">
        <w:rPr>
          <w:sz w:val="22"/>
          <w:szCs w:val="22"/>
          <w:lang w:val="uk-UA"/>
        </w:rPr>
        <w:t>у Відомості загальній сумі</w:t>
      </w:r>
      <w:r w:rsidR="008B70C6" w:rsidRPr="00314C2F">
        <w:rPr>
          <w:sz w:val="22"/>
          <w:szCs w:val="22"/>
          <w:lang w:val="uk-UA"/>
        </w:rPr>
        <w:t xml:space="preserve"> коштів для зарахування на Рахунки Отримувачів та сплати комісійної винагороди Банку;</w:t>
      </w:r>
    </w:p>
    <w:p w14:paraId="0445F3CC" w14:textId="53DB4195" w:rsidR="008B70C6" w:rsidRPr="00314C2F" w:rsidRDefault="000B2B81" w:rsidP="00BF7491">
      <w:pPr>
        <w:autoSpaceDE w:val="0"/>
        <w:autoSpaceDN w:val="0"/>
        <w:adjustRightInd w:val="0"/>
        <w:ind w:left="15"/>
        <w:jc w:val="both"/>
        <w:rPr>
          <w:sz w:val="22"/>
          <w:szCs w:val="22"/>
          <w:lang w:val="uk-UA"/>
        </w:rPr>
      </w:pPr>
      <w:r w:rsidRPr="00174531">
        <w:rPr>
          <w:sz w:val="22"/>
          <w:szCs w:val="22"/>
          <w:lang w:val="uk-UA"/>
        </w:rPr>
        <w:t>4.</w:t>
      </w:r>
      <w:ins w:id="133" w:author="Dmytro UZUN" w:date="2020-12-08T12:30:00Z">
        <w:r w:rsidR="006B7950">
          <w:rPr>
            <w:sz w:val="22"/>
            <w:szCs w:val="22"/>
            <w:lang w:val="uk-UA"/>
          </w:rPr>
          <w:t>5</w:t>
        </w:r>
      </w:ins>
      <w:del w:id="134" w:author="Dmytro UZUN" w:date="2020-12-08T12:30:00Z">
        <w:r w:rsidR="00383425" w:rsidRPr="00174531" w:rsidDel="006B7950">
          <w:rPr>
            <w:sz w:val="22"/>
            <w:szCs w:val="22"/>
            <w:lang w:val="uk-UA"/>
          </w:rPr>
          <w:delText>6</w:delText>
        </w:r>
      </w:del>
      <w:r w:rsidRPr="00174531">
        <w:rPr>
          <w:sz w:val="22"/>
          <w:szCs w:val="22"/>
          <w:lang w:val="uk-UA"/>
        </w:rPr>
        <w:t>.2.</w:t>
      </w:r>
      <w:r w:rsidR="008B70C6" w:rsidRPr="00174531">
        <w:rPr>
          <w:sz w:val="22"/>
          <w:szCs w:val="22"/>
          <w:lang w:val="uk-UA"/>
        </w:rPr>
        <w:t xml:space="preserve"> у</w:t>
      </w:r>
      <w:r w:rsidR="009506CA" w:rsidRPr="00174531">
        <w:rPr>
          <w:sz w:val="22"/>
          <w:szCs w:val="22"/>
          <w:lang w:val="uk-UA"/>
        </w:rPr>
        <w:t xml:space="preserve"> разі переказу Клієнтом на Транзитний рахунок коштів та не надання Відомо</w:t>
      </w:r>
      <w:r w:rsidR="008B70C6" w:rsidRPr="00174531">
        <w:rPr>
          <w:sz w:val="22"/>
          <w:szCs w:val="22"/>
          <w:lang w:val="uk-UA"/>
        </w:rPr>
        <w:t>сті</w:t>
      </w:r>
      <w:r w:rsidR="00B2326F">
        <w:rPr>
          <w:sz w:val="22"/>
          <w:szCs w:val="22"/>
          <w:lang w:val="uk-UA"/>
        </w:rPr>
        <w:t xml:space="preserve"> </w:t>
      </w:r>
      <w:r w:rsidR="008B70C6" w:rsidRPr="00174531">
        <w:rPr>
          <w:sz w:val="22"/>
          <w:szCs w:val="22"/>
          <w:lang w:val="uk-UA"/>
        </w:rPr>
        <w:t xml:space="preserve">або надання </w:t>
      </w:r>
      <w:r w:rsidR="00EF2001" w:rsidRPr="00174531">
        <w:rPr>
          <w:sz w:val="22"/>
          <w:szCs w:val="22"/>
          <w:lang w:val="uk-UA"/>
        </w:rPr>
        <w:t>ї</w:t>
      </w:r>
      <w:r w:rsidR="0090423D">
        <w:rPr>
          <w:sz w:val="22"/>
          <w:szCs w:val="22"/>
          <w:lang w:val="uk-UA"/>
        </w:rPr>
        <w:t>ї</w:t>
      </w:r>
      <w:r w:rsidR="00EF2001" w:rsidRPr="00174531">
        <w:rPr>
          <w:sz w:val="22"/>
          <w:szCs w:val="22"/>
          <w:lang w:val="uk-UA"/>
        </w:rPr>
        <w:t xml:space="preserve"> з порушенням вимог, передбачених</w:t>
      </w:r>
      <w:r w:rsidR="008B70C6" w:rsidRPr="00174531">
        <w:rPr>
          <w:sz w:val="22"/>
          <w:szCs w:val="22"/>
          <w:lang w:val="uk-UA"/>
        </w:rPr>
        <w:t xml:space="preserve"> пункт</w:t>
      </w:r>
      <w:r w:rsidR="00EF2001" w:rsidRPr="00174531">
        <w:rPr>
          <w:sz w:val="22"/>
          <w:szCs w:val="22"/>
          <w:lang w:val="uk-UA"/>
        </w:rPr>
        <w:t>ами</w:t>
      </w:r>
      <w:r w:rsidR="00F12444" w:rsidRPr="00174531">
        <w:rPr>
          <w:sz w:val="22"/>
          <w:szCs w:val="22"/>
        </w:rPr>
        <w:t xml:space="preserve"> </w:t>
      </w:r>
      <w:r w:rsidR="008B70C6" w:rsidRPr="00174531">
        <w:rPr>
          <w:sz w:val="22"/>
          <w:szCs w:val="22"/>
          <w:lang w:val="uk-UA"/>
        </w:rPr>
        <w:t xml:space="preserve"> </w:t>
      </w:r>
      <w:r w:rsidR="007C778B" w:rsidRPr="00174531">
        <w:rPr>
          <w:sz w:val="22"/>
          <w:lang w:val="uk-UA"/>
        </w:rPr>
        <w:t>4.</w:t>
      </w:r>
      <w:ins w:id="135" w:author="Dmytro UZUN" w:date="2020-12-08T12:30:00Z">
        <w:r w:rsidR="006B7950">
          <w:rPr>
            <w:sz w:val="22"/>
            <w:szCs w:val="22"/>
            <w:lang w:val="uk-UA"/>
          </w:rPr>
          <w:t>1</w:t>
        </w:r>
      </w:ins>
      <w:del w:id="136" w:author="Dmytro UZUN" w:date="2020-12-08T12:30:00Z">
        <w:r w:rsidR="00383425" w:rsidRPr="00174531" w:rsidDel="006B7950">
          <w:rPr>
            <w:sz w:val="22"/>
            <w:szCs w:val="22"/>
            <w:lang w:val="uk-UA"/>
          </w:rPr>
          <w:delText>2</w:delText>
        </w:r>
      </w:del>
      <w:r w:rsidR="008B70C6" w:rsidRPr="00174531">
        <w:rPr>
          <w:sz w:val="22"/>
          <w:szCs w:val="22"/>
          <w:lang w:val="uk-UA"/>
        </w:rPr>
        <w:t xml:space="preserve">., </w:t>
      </w:r>
      <w:r w:rsidR="007C778B" w:rsidRPr="00174531">
        <w:rPr>
          <w:sz w:val="22"/>
          <w:szCs w:val="22"/>
          <w:lang w:val="uk-UA"/>
        </w:rPr>
        <w:t>4</w:t>
      </w:r>
      <w:r w:rsidR="008B70C6" w:rsidRPr="00174531">
        <w:rPr>
          <w:sz w:val="22"/>
          <w:szCs w:val="22"/>
          <w:lang w:val="uk-UA"/>
        </w:rPr>
        <w:t>.</w:t>
      </w:r>
      <w:ins w:id="137" w:author="Dmytro UZUN" w:date="2020-12-08T12:30:00Z">
        <w:r w:rsidR="006B7950">
          <w:rPr>
            <w:sz w:val="22"/>
            <w:szCs w:val="22"/>
            <w:lang w:val="uk-UA"/>
          </w:rPr>
          <w:t>2</w:t>
        </w:r>
      </w:ins>
      <w:del w:id="138" w:author="Dmytro UZUN" w:date="2020-12-08T12:30:00Z">
        <w:r w:rsidR="00383425" w:rsidRPr="00174531" w:rsidDel="006B7950">
          <w:rPr>
            <w:sz w:val="22"/>
            <w:szCs w:val="22"/>
            <w:lang w:val="uk-UA"/>
          </w:rPr>
          <w:delText>3</w:delText>
        </w:r>
      </w:del>
      <w:r w:rsidR="008B70C6" w:rsidRPr="00174531">
        <w:rPr>
          <w:sz w:val="22"/>
          <w:szCs w:val="22"/>
          <w:lang w:val="uk-UA"/>
        </w:rPr>
        <w:t>. Договору.</w:t>
      </w:r>
    </w:p>
    <w:p w14:paraId="0AA69A27" w14:textId="25D2AEC0" w:rsidR="008B70C6" w:rsidRPr="00314C2F" w:rsidRDefault="000B2B81" w:rsidP="008B70C6">
      <w:pPr>
        <w:jc w:val="both"/>
        <w:rPr>
          <w:sz w:val="22"/>
          <w:szCs w:val="22"/>
          <w:lang w:val="uk-UA"/>
        </w:rPr>
      </w:pPr>
      <w:r w:rsidRPr="00314C2F">
        <w:rPr>
          <w:sz w:val="22"/>
          <w:szCs w:val="22"/>
          <w:lang w:val="uk-UA"/>
        </w:rPr>
        <w:t>4.</w:t>
      </w:r>
      <w:ins w:id="139" w:author="Dmytro UZUN" w:date="2020-12-08T12:30:00Z">
        <w:r w:rsidR="006B7950">
          <w:rPr>
            <w:sz w:val="22"/>
            <w:szCs w:val="22"/>
            <w:lang w:val="uk-UA"/>
          </w:rPr>
          <w:t>6</w:t>
        </w:r>
      </w:ins>
      <w:del w:id="140" w:author="Dmytro UZUN" w:date="2020-12-08T12:30:00Z">
        <w:r w:rsidR="00383425" w:rsidRPr="00314C2F" w:rsidDel="006B7950">
          <w:rPr>
            <w:sz w:val="22"/>
            <w:szCs w:val="22"/>
            <w:lang w:val="uk-UA"/>
          </w:rPr>
          <w:delText>7</w:delText>
        </w:r>
      </w:del>
      <w:r w:rsidRPr="00314C2F">
        <w:rPr>
          <w:sz w:val="22"/>
          <w:szCs w:val="22"/>
          <w:lang w:val="uk-UA"/>
        </w:rPr>
        <w:t>.</w:t>
      </w:r>
      <w:r w:rsidR="008B70C6" w:rsidRPr="00314C2F">
        <w:rPr>
          <w:sz w:val="22"/>
          <w:szCs w:val="22"/>
          <w:lang w:val="uk-UA"/>
        </w:rPr>
        <w:t xml:space="preserve"> Під час  зарахування коштів Отримувачам Банк виконує вимоги законодавства України у сфері запобігання та протидії легалізації (відмивання) доходів, одержаних злочинним шляхом,  фінансуванню тероризму та фінансуванню розповсюдження зброї масового знищення.</w:t>
      </w:r>
    </w:p>
    <w:p w14:paraId="347470C2" w14:textId="77777777" w:rsidR="008B70C6" w:rsidRPr="00314C2F" w:rsidRDefault="008B70C6" w:rsidP="008B70C6">
      <w:pPr>
        <w:jc w:val="both"/>
        <w:rPr>
          <w:sz w:val="22"/>
          <w:szCs w:val="22"/>
          <w:lang w:val="uk-UA"/>
        </w:rPr>
      </w:pPr>
      <w:r w:rsidRPr="00314C2F">
        <w:rPr>
          <w:sz w:val="22"/>
          <w:szCs w:val="22"/>
          <w:lang w:val="uk-UA"/>
        </w:rPr>
        <w:t>Банк має право зупинити або відмовитися від зарахування коштів Отримувачам (з поверненням коштів Клієнту) та/або витребувати документи та відомості, необхідні для здійснення ідентифікації та верифікації Отримувача, для визначення суті його діяльності, фінансового стану, змісту та підстав здійснення фінансової операції у випадках, якщо операція містить ознаки такої, що згідно з законодавством України підлягає Фінансовому моніторингу.</w:t>
      </w:r>
    </w:p>
    <w:p w14:paraId="6476097E" w14:textId="3FCA40D9" w:rsidR="00550275" w:rsidRDefault="000B2B81" w:rsidP="008B70C6">
      <w:pPr>
        <w:jc w:val="both"/>
        <w:rPr>
          <w:sz w:val="22"/>
          <w:szCs w:val="22"/>
          <w:lang w:val="uk-UA"/>
        </w:rPr>
      </w:pPr>
      <w:r w:rsidRPr="00314C2F">
        <w:rPr>
          <w:sz w:val="22"/>
          <w:szCs w:val="22"/>
          <w:lang w:val="uk-UA"/>
        </w:rPr>
        <w:t>4.</w:t>
      </w:r>
      <w:ins w:id="141" w:author="Dmytro UZUN" w:date="2020-12-08T12:30:00Z">
        <w:r w:rsidR="006B7950">
          <w:rPr>
            <w:sz w:val="22"/>
            <w:szCs w:val="22"/>
            <w:lang w:val="uk-UA"/>
          </w:rPr>
          <w:t>7</w:t>
        </w:r>
      </w:ins>
      <w:del w:id="142" w:author="Dmytro UZUN" w:date="2020-12-08T12:30:00Z">
        <w:r w:rsidR="00383425" w:rsidRPr="00314C2F" w:rsidDel="006B7950">
          <w:rPr>
            <w:sz w:val="22"/>
            <w:szCs w:val="22"/>
            <w:lang w:val="uk-UA"/>
          </w:rPr>
          <w:delText>8</w:delText>
        </w:r>
      </w:del>
      <w:r w:rsidRPr="00314C2F">
        <w:rPr>
          <w:sz w:val="22"/>
          <w:szCs w:val="22"/>
          <w:lang w:val="uk-UA"/>
        </w:rPr>
        <w:t>.</w:t>
      </w:r>
      <w:r w:rsidR="00CE7C34" w:rsidRPr="00314C2F">
        <w:rPr>
          <w:sz w:val="22"/>
          <w:szCs w:val="22"/>
          <w:lang w:val="uk-UA"/>
        </w:rPr>
        <w:t xml:space="preserve"> Банк має право відмовити у зарахуванні коштів</w:t>
      </w:r>
      <w:r w:rsidR="00550275">
        <w:rPr>
          <w:sz w:val="22"/>
          <w:szCs w:val="22"/>
          <w:lang w:val="uk-UA"/>
        </w:rPr>
        <w:t>:</w:t>
      </w:r>
    </w:p>
    <w:p w14:paraId="79D26A37" w14:textId="63C652B2" w:rsidR="00550275" w:rsidRPr="00314C2F" w:rsidRDefault="00550275" w:rsidP="00550275">
      <w:pPr>
        <w:autoSpaceDE w:val="0"/>
        <w:autoSpaceDN w:val="0"/>
        <w:adjustRightInd w:val="0"/>
        <w:ind w:left="15"/>
        <w:jc w:val="both"/>
        <w:rPr>
          <w:sz w:val="22"/>
          <w:szCs w:val="22"/>
          <w:lang w:val="uk-UA"/>
        </w:rPr>
      </w:pPr>
      <w:r>
        <w:rPr>
          <w:sz w:val="22"/>
          <w:szCs w:val="22"/>
          <w:lang w:val="uk-UA"/>
        </w:rPr>
        <w:t>4.</w:t>
      </w:r>
      <w:ins w:id="143" w:author="Dmytro UZUN" w:date="2020-12-08T12:30:00Z">
        <w:r w:rsidR="006B7950">
          <w:rPr>
            <w:sz w:val="22"/>
            <w:szCs w:val="22"/>
            <w:lang w:val="uk-UA"/>
          </w:rPr>
          <w:t>7</w:t>
        </w:r>
      </w:ins>
      <w:del w:id="144" w:author="Dmytro UZUN" w:date="2020-12-08T12:30:00Z">
        <w:r w:rsidDel="006B7950">
          <w:rPr>
            <w:sz w:val="22"/>
            <w:szCs w:val="22"/>
            <w:lang w:val="uk-UA"/>
          </w:rPr>
          <w:delText>8</w:delText>
        </w:r>
      </w:del>
      <w:r>
        <w:rPr>
          <w:sz w:val="22"/>
          <w:szCs w:val="22"/>
          <w:lang w:val="uk-UA"/>
        </w:rPr>
        <w:t>.</w:t>
      </w:r>
      <w:ins w:id="145" w:author="Dmytro UZUN" w:date="2020-12-08T12:30:00Z">
        <w:r w:rsidR="006B7950">
          <w:rPr>
            <w:sz w:val="22"/>
            <w:szCs w:val="22"/>
            <w:lang w:val="uk-UA"/>
          </w:rPr>
          <w:t>1</w:t>
        </w:r>
      </w:ins>
      <w:del w:id="146" w:author="Dmytro UZUN" w:date="2020-12-08T12:30:00Z">
        <w:r w:rsidDel="006B7950">
          <w:rPr>
            <w:sz w:val="22"/>
            <w:szCs w:val="22"/>
            <w:lang w:val="uk-UA"/>
          </w:rPr>
          <w:delText>2</w:delText>
        </w:r>
      </w:del>
      <w:r>
        <w:rPr>
          <w:sz w:val="22"/>
          <w:szCs w:val="22"/>
          <w:lang w:val="uk-UA"/>
        </w:rPr>
        <w:t xml:space="preserve">. на Транзитний рахунок у разі </w:t>
      </w:r>
      <w:r w:rsidR="0090423D">
        <w:rPr>
          <w:sz w:val="22"/>
          <w:szCs w:val="22"/>
          <w:lang w:val="uk-UA"/>
        </w:rPr>
        <w:t xml:space="preserve">не </w:t>
      </w:r>
      <w:r w:rsidRPr="00174531">
        <w:rPr>
          <w:sz w:val="22"/>
          <w:szCs w:val="22"/>
          <w:lang w:val="uk-UA"/>
        </w:rPr>
        <w:t xml:space="preserve">надання </w:t>
      </w:r>
      <w:ins w:id="147" w:author="Yevgen VOLCHENSKYI" w:date="2021-08-31T14:33:00Z">
        <w:r w:rsidR="001F48D6" w:rsidRPr="004F5EC3">
          <w:rPr>
            <w:sz w:val="22"/>
            <w:szCs w:val="22"/>
            <w:lang w:val="uk-UA"/>
            <w:rPrChange w:id="148" w:author="Yevheniia YELTSOVA" w:date="2021-08-31T17:37:00Z">
              <w:rPr>
                <w:sz w:val="22"/>
                <w:szCs w:val="22"/>
                <w:lang w:val="uk-UA"/>
              </w:rPr>
            </w:rPrChange>
          </w:rPr>
          <w:t>Р</w:t>
        </w:r>
      </w:ins>
      <w:ins w:id="149" w:author="Dmytro UZUN" w:date="2020-12-08T12:31:00Z">
        <w:del w:id="150" w:author="Yevgen VOLCHENSKYI" w:date="2021-08-31T14:33:00Z">
          <w:r w:rsidR="006B7950" w:rsidRPr="004F5EC3" w:rsidDel="001F48D6">
            <w:rPr>
              <w:sz w:val="22"/>
              <w:szCs w:val="22"/>
              <w:lang w:val="uk-UA"/>
              <w:rPrChange w:id="151" w:author="Yevheniia YELTSOVA" w:date="2021-08-31T17:37:00Z">
                <w:rPr>
                  <w:sz w:val="22"/>
                  <w:szCs w:val="22"/>
                  <w:lang w:val="uk-UA"/>
                </w:rPr>
              </w:rPrChange>
            </w:rPr>
            <w:delText>р</w:delText>
          </w:r>
        </w:del>
        <w:r w:rsidR="006B7950" w:rsidRPr="004F5EC3">
          <w:rPr>
            <w:sz w:val="22"/>
            <w:szCs w:val="22"/>
            <w:lang w:val="uk-UA"/>
            <w:rPrChange w:id="152" w:author="Yevheniia YELTSOVA" w:date="2021-08-31T17:37:00Z">
              <w:rPr>
                <w:sz w:val="22"/>
                <w:szCs w:val="22"/>
                <w:lang w:val="uk-UA"/>
              </w:rPr>
            </w:rPrChange>
          </w:rPr>
          <w:t>ішення</w:t>
        </w:r>
      </w:ins>
      <w:ins w:id="153" w:author="Yevgen VOLCHENSKYI" w:date="2021-08-31T14:33:00Z">
        <w:r w:rsidR="001F48D6" w:rsidRPr="004F5EC3">
          <w:rPr>
            <w:sz w:val="22"/>
            <w:szCs w:val="22"/>
            <w:lang w:val="uk-UA"/>
            <w:rPrChange w:id="154" w:author="Yevheniia YELTSOVA" w:date="2021-08-31T17:37:00Z">
              <w:rPr>
                <w:sz w:val="22"/>
                <w:szCs w:val="22"/>
                <w:lang w:val="uk-UA"/>
              </w:rPr>
            </w:rPrChange>
          </w:rPr>
          <w:t xml:space="preserve"> міської</w:t>
        </w:r>
      </w:ins>
      <w:ins w:id="155" w:author="Dmytro UZUN" w:date="2020-12-08T12:31:00Z">
        <w:del w:id="156" w:author="Yevgen VOLCHENSKYI" w:date="2021-08-31T14:33:00Z">
          <w:r w:rsidR="006B7950" w:rsidRPr="004F5EC3" w:rsidDel="001F48D6">
            <w:rPr>
              <w:sz w:val="22"/>
              <w:szCs w:val="22"/>
              <w:lang w:val="uk-UA"/>
              <w:rPrChange w:id="157" w:author="Yevheniia YELTSOVA" w:date="2021-08-31T17:37:00Z">
                <w:rPr>
                  <w:sz w:val="22"/>
                  <w:szCs w:val="22"/>
                  <w:lang w:val="uk-UA"/>
                </w:rPr>
              </w:rPrChange>
            </w:rPr>
            <w:delText xml:space="preserve"> сільської</w:delText>
          </w:r>
        </w:del>
        <w:r w:rsidR="006B7950" w:rsidRPr="004F5EC3">
          <w:rPr>
            <w:sz w:val="22"/>
            <w:szCs w:val="22"/>
            <w:lang w:val="uk-UA"/>
            <w:rPrChange w:id="158" w:author="Yevheniia YELTSOVA" w:date="2021-08-31T17:37:00Z">
              <w:rPr>
                <w:sz w:val="22"/>
                <w:szCs w:val="22"/>
                <w:lang w:val="uk-UA"/>
              </w:rPr>
            </w:rPrChange>
          </w:rPr>
          <w:t xml:space="preserve"> ради</w:t>
        </w:r>
        <w:r w:rsidR="006B7950">
          <w:rPr>
            <w:sz w:val="22"/>
            <w:szCs w:val="22"/>
            <w:lang w:val="uk-UA"/>
          </w:rPr>
          <w:t xml:space="preserve"> відносно надання цільової адресної матеріальної допомоги </w:t>
        </w:r>
      </w:ins>
      <w:ins w:id="159" w:author="Sergii BRATCHYK" w:date="2020-12-15T11:17:00Z">
        <w:r w:rsidR="00F148E9">
          <w:rPr>
            <w:sz w:val="22"/>
            <w:szCs w:val="22"/>
            <w:lang w:val="uk-UA"/>
          </w:rPr>
          <w:t xml:space="preserve">Отримувачу </w:t>
        </w:r>
      </w:ins>
      <w:ins w:id="160" w:author="Dmytro UZUN" w:date="2020-12-08T12:31:00Z">
        <w:del w:id="161" w:author="Sergii BRATCHYK" w:date="2020-12-15T11:17:00Z">
          <w:r w:rsidR="006B7950" w:rsidDel="00F148E9">
            <w:rPr>
              <w:sz w:val="22"/>
              <w:szCs w:val="22"/>
              <w:lang w:val="uk-UA"/>
            </w:rPr>
            <w:delText>фізичним особам</w:delText>
          </w:r>
        </w:del>
      </w:ins>
      <w:r w:rsidRPr="00174531">
        <w:rPr>
          <w:sz w:val="22"/>
          <w:szCs w:val="22"/>
          <w:lang w:val="uk-UA"/>
        </w:rPr>
        <w:t>.</w:t>
      </w:r>
    </w:p>
    <w:p w14:paraId="72168ADB" w14:textId="3F1A02FB" w:rsidR="00CE7C34" w:rsidRPr="00314C2F" w:rsidRDefault="00550275" w:rsidP="008B70C6">
      <w:pPr>
        <w:jc w:val="both"/>
        <w:rPr>
          <w:sz w:val="22"/>
          <w:szCs w:val="22"/>
          <w:lang w:val="uk-UA"/>
        </w:rPr>
      </w:pPr>
      <w:r>
        <w:rPr>
          <w:sz w:val="22"/>
          <w:szCs w:val="22"/>
          <w:lang w:val="uk-UA"/>
        </w:rPr>
        <w:t>4.</w:t>
      </w:r>
      <w:ins w:id="162" w:author="Dmytro UZUN" w:date="2020-12-08T12:31:00Z">
        <w:r w:rsidR="006B7950">
          <w:rPr>
            <w:sz w:val="22"/>
            <w:szCs w:val="22"/>
            <w:lang w:val="uk-UA"/>
          </w:rPr>
          <w:t>7</w:t>
        </w:r>
      </w:ins>
      <w:del w:id="163" w:author="Dmytro UZUN" w:date="2020-12-08T12:31:00Z">
        <w:r w:rsidDel="006B7950">
          <w:rPr>
            <w:sz w:val="22"/>
            <w:szCs w:val="22"/>
            <w:lang w:val="uk-UA"/>
          </w:rPr>
          <w:delText>8</w:delText>
        </w:r>
      </w:del>
      <w:r>
        <w:rPr>
          <w:sz w:val="22"/>
          <w:szCs w:val="22"/>
          <w:lang w:val="uk-UA"/>
        </w:rPr>
        <w:t>.</w:t>
      </w:r>
      <w:ins w:id="164" w:author="Dmytro UZUN" w:date="2020-12-08T12:32:00Z">
        <w:r w:rsidR="006B7950">
          <w:rPr>
            <w:sz w:val="22"/>
            <w:szCs w:val="22"/>
            <w:lang w:val="uk-UA"/>
          </w:rPr>
          <w:t>2</w:t>
        </w:r>
      </w:ins>
      <w:del w:id="165" w:author="Dmytro UZUN" w:date="2020-12-08T12:32:00Z">
        <w:r w:rsidDel="006B7950">
          <w:rPr>
            <w:sz w:val="22"/>
            <w:szCs w:val="22"/>
            <w:lang w:val="uk-UA"/>
          </w:rPr>
          <w:delText>3</w:delText>
        </w:r>
      </w:del>
      <w:r>
        <w:rPr>
          <w:sz w:val="22"/>
          <w:szCs w:val="22"/>
          <w:lang w:val="uk-UA"/>
        </w:rPr>
        <w:t>.</w:t>
      </w:r>
      <w:r w:rsidR="00CE7C34" w:rsidRPr="00314C2F">
        <w:rPr>
          <w:sz w:val="22"/>
          <w:szCs w:val="22"/>
          <w:lang w:val="uk-UA"/>
        </w:rPr>
        <w:t xml:space="preserve"> на Рахунок Отримувача </w:t>
      </w:r>
      <w:r w:rsidR="00AD0869" w:rsidRPr="00314C2F">
        <w:rPr>
          <w:sz w:val="22"/>
          <w:szCs w:val="22"/>
          <w:lang w:val="uk-UA"/>
        </w:rPr>
        <w:t xml:space="preserve">в Банку </w:t>
      </w:r>
      <w:r w:rsidR="00CE7C34" w:rsidRPr="00314C2F">
        <w:rPr>
          <w:sz w:val="22"/>
          <w:szCs w:val="22"/>
          <w:lang w:val="uk-UA"/>
        </w:rPr>
        <w:t>у разі його закриття або блокування з будь-яких причин Банком або іншими уповноваженими органами.</w:t>
      </w:r>
    </w:p>
    <w:p w14:paraId="65D9DF3B" w14:textId="2A4BC098" w:rsidR="00FB3A95" w:rsidRPr="00314C2F" w:rsidRDefault="000B2B81" w:rsidP="008B70C6">
      <w:pPr>
        <w:jc w:val="both"/>
        <w:rPr>
          <w:sz w:val="22"/>
          <w:szCs w:val="22"/>
          <w:lang w:val="uk-UA"/>
        </w:rPr>
      </w:pPr>
      <w:r w:rsidRPr="00314C2F">
        <w:rPr>
          <w:sz w:val="22"/>
          <w:szCs w:val="22"/>
          <w:lang w:val="uk-UA"/>
        </w:rPr>
        <w:t>4.</w:t>
      </w:r>
      <w:ins w:id="166" w:author="Dmytro UZUN" w:date="2020-12-08T12:32:00Z">
        <w:r w:rsidR="006B7950">
          <w:rPr>
            <w:sz w:val="22"/>
            <w:szCs w:val="22"/>
            <w:lang w:val="uk-UA"/>
          </w:rPr>
          <w:t>8</w:t>
        </w:r>
      </w:ins>
      <w:del w:id="167" w:author="Dmytro UZUN" w:date="2020-12-08T12:32:00Z">
        <w:r w:rsidR="00383425" w:rsidRPr="00314C2F" w:rsidDel="006B7950">
          <w:rPr>
            <w:sz w:val="22"/>
            <w:szCs w:val="22"/>
            <w:lang w:val="uk-UA"/>
          </w:rPr>
          <w:delText>9</w:delText>
        </w:r>
      </w:del>
      <w:r w:rsidRPr="00314C2F">
        <w:rPr>
          <w:sz w:val="22"/>
          <w:szCs w:val="22"/>
          <w:lang w:val="uk-UA"/>
        </w:rPr>
        <w:t>.</w:t>
      </w:r>
      <w:r w:rsidR="00FB3A95" w:rsidRPr="00314C2F">
        <w:rPr>
          <w:sz w:val="22"/>
          <w:szCs w:val="22"/>
          <w:lang w:val="uk-UA"/>
        </w:rPr>
        <w:t xml:space="preserve"> Клієнт зобов’язаний</w:t>
      </w:r>
      <w:r w:rsidR="00FB3A95" w:rsidRPr="00314C2F">
        <w:rPr>
          <w:color w:val="000000"/>
          <w:sz w:val="22"/>
          <w:szCs w:val="22"/>
          <w:lang w:val="uk-UA"/>
        </w:rPr>
        <w:t xml:space="preserve">  не пізніше  п’яти Робочих днів з моменту пред’явлення Банком вимоги, надати Банку </w:t>
      </w:r>
      <w:r w:rsidR="00801A59">
        <w:rPr>
          <w:color w:val="000000"/>
          <w:sz w:val="22"/>
          <w:szCs w:val="22"/>
          <w:lang w:val="uk-UA"/>
        </w:rPr>
        <w:t>підтверджуючі</w:t>
      </w:r>
      <w:r w:rsidR="007355D0" w:rsidRPr="00314C2F">
        <w:rPr>
          <w:color w:val="000000"/>
          <w:sz w:val="22"/>
          <w:szCs w:val="22"/>
          <w:lang w:val="uk-UA"/>
        </w:rPr>
        <w:t xml:space="preserve"> документи, </w:t>
      </w:r>
      <w:r w:rsidR="00FB3A95" w:rsidRPr="00314C2F">
        <w:rPr>
          <w:color w:val="000000"/>
          <w:sz w:val="22"/>
          <w:szCs w:val="22"/>
          <w:lang w:val="uk-UA"/>
        </w:rPr>
        <w:t xml:space="preserve">інформацію та копії документів щодо переказу Клієнтом на Транзитний рахунок Банку коштів для </w:t>
      </w:r>
      <w:r w:rsidR="00FB3A95" w:rsidRPr="00314C2F">
        <w:rPr>
          <w:sz w:val="22"/>
          <w:szCs w:val="22"/>
          <w:lang w:val="uk-UA"/>
        </w:rPr>
        <w:t>зарах</w:t>
      </w:r>
      <w:r w:rsidR="00165532" w:rsidRPr="00314C2F">
        <w:rPr>
          <w:sz w:val="22"/>
          <w:szCs w:val="22"/>
          <w:lang w:val="uk-UA"/>
        </w:rPr>
        <w:t>ування їх на Рахунки О</w:t>
      </w:r>
      <w:r w:rsidR="00FB3A95" w:rsidRPr="00314C2F">
        <w:rPr>
          <w:sz w:val="22"/>
          <w:szCs w:val="22"/>
          <w:lang w:val="uk-UA"/>
        </w:rPr>
        <w:t>тримувачів</w:t>
      </w:r>
      <w:r w:rsidR="00FB3A95" w:rsidRPr="00314C2F">
        <w:rPr>
          <w:color w:val="000000"/>
          <w:sz w:val="22"/>
          <w:szCs w:val="22"/>
          <w:lang w:val="uk-UA"/>
        </w:rPr>
        <w:t xml:space="preserve">, </w:t>
      </w:r>
      <w:r w:rsidR="00FB3A95" w:rsidRPr="00314C2F">
        <w:rPr>
          <w:sz w:val="22"/>
          <w:szCs w:val="22"/>
          <w:lang w:val="uk-UA"/>
        </w:rPr>
        <w:t>а також виконувати інші вимоги Банку, які стосуються виконання Клієнтом умов Договору.</w:t>
      </w:r>
    </w:p>
    <w:p w14:paraId="7255B505" w14:textId="77777777" w:rsidR="009506CA" w:rsidRPr="00314C2F" w:rsidRDefault="009506CA" w:rsidP="00E575A3">
      <w:pPr>
        <w:tabs>
          <w:tab w:val="left" w:pos="9180"/>
        </w:tabs>
        <w:jc w:val="both"/>
        <w:rPr>
          <w:sz w:val="22"/>
          <w:szCs w:val="22"/>
          <w:lang w:val="uk-UA"/>
        </w:rPr>
      </w:pPr>
    </w:p>
    <w:p w14:paraId="5D0E71CF" w14:textId="77777777" w:rsidR="008229CF" w:rsidRPr="00314C2F" w:rsidRDefault="000B2B81" w:rsidP="008229CF">
      <w:pPr>
        <w:tabs>
          <w:tab w:val="left" w:pos="9180"/>
        </w:tabs>
        <w:jc w:val="center"/>
        <w:rPr>
          <w:b/>
          <w:bCs/>
          <w:sz w:val="22"/>
          <w:szCs w:val="22"/>
          <w:lang w:val="uk-UA"/>
        </w:rPr>
      </w:pPr>
      <w:r w:rsidRPr="00314C2F">
        <w:rPr>
          <w:b/>
          <w:bCs/>
          <w:sz w:val="22"/>
          <w:szCs w:val="22"/>
          <w:lang w:val="uk-UA"/>
        </w:rPr>
        <w:t>5</w:t>
      </w:r>
      <w:r w:rsidR="00E70391" w:rsidRPr="00314C2F">
        <w:rPr>
          <w:b/>
          <w:bCs/>
          <w:sz w:val="22"/>
          <w:szCs w:val="22"/>
          <w:lang w:val="uk-UA"/>
        </w:rPr>
        <w:t>. </w:t>
      </w:r>
      <w:r w:rsidR="00BF7491" w:rsidRPr="00314C2F">
        <w:rPr>
          <w:b/>
          <w:bCs/>
          <w:sz w:val="22"/>
          <w:szCs w:val="22"/>
          <w:lang w:val="uk-UA"/>
        </w:rPr>
        <w:t>О</w:t>
      </w:r>
      <w:r w:rsidR="00127390" w:rsidRPr="00314C2F">
        <w:rPr>
          <w:b/>
          <w:bCs/>
          <w:sz w:val="22"/>
          <w:szCs w:val="22"/>
          <w:lang w:val="uk-UA"/>
        </w:rPr>
        <w:t>плат</w:t>
      </w:r>
      <w:r w:rsidR="00BF7491" w:rsidRPr="00314C2F">
        <w:rPr>
          <w:b/>
          <w:bCs/>
          <w:sz w:val="22"/>
          <w:szCs w:val="22"/>
          <w:lang w:val="uk-UA"/>
        </w:rPr>
        <w:t>а</w:t>
      </w:r>
      <w:r w:rsidR="00127390" w:rsidRPr="00314C2F">
        <w:rPr>
          <w:b/>
          <w:bCs/>
          <w:sz w:val="22"/>
          <w:szCs w:val="22"/>
          <w:lang w:val="uk-UA"/>
        </w:rPr>
        <w:t xml:space="preserve"> послуг Банку </w:t>
      </w:r>
    </w:p>
    <w:p w14:paraId="0E30E8BF" w14:textId="77777777" w:rsidR="00D37228" w:rsidRPr="00314C2F" w:rsidRDefault="00D37228" w:rsidP="001917E5">
      <w:pPr>
        <w:tabs>
          <w:tab w:val="left" w:pos="9180"/>
        </w:tabs>
        <w:jc w:val="both"/>
        <w:rPr>
          <w:color w:val="FF0000"/>
          <w:sz w:val="22"/>
          <w:szCs w:val="22"/>
          <w:lang w:val="uk-UA"/>
        </w:rPr>
      </w:pPr>
    </w:p>
    <w:p w14:paraId="055D9300" w14:textId="09D46332" w:rsidR="00B62BB7" w:rsidRDefault="000B2B81" w:rsidP="00F21677">
      <w:pPr>
        <w:tabs>
          <w:tab w:val="left" w:pos="9180"/>
        </w:tabs>
        <w:jc w:val="both"/>
        <w:rPr>
          <w:ins w:id="168" w:author="Dmytro UZUN" w:date="2020-12-08T12:33:00Z"/>
          <w:sz w:val="22"/>
          <w:szCs w:val="22"/>
          <w:lang w:val="uk-UA"/>
        </w:rPr>
      </w:pPr>
      <w:r w:rsidRPr="00314C2F">
        <w:rPr>
          <w:sz w:val="22"/>
          <w:szCs w:val="22"/>
          <w:lang w:val="uk-UA"/>
        </w:rPr>
        <w:t>5</w:t>
      </w:r>
      <w:r w:rsidR="007B1E24" w:rsidRPr="00314C2F">
        <w:rPr>
          <w:sz w:val="22"/>
          <w:szCs w:val="22"/>
          <w:lang w:val="uk-UA"/>
        </w:rPr>
        <w:t xml:space="preserve">.1. </w:t>
      </w:r>
      <w:r w:rsidR="00F21677" w:rsidRPr="00314C2F">
        <w:rPr>
          <w:sz w:val="22"/>
          <w:szCs w:val="22"/>
          <w:lang w:val="uk-UA"/>
        </w:rPr>
        <w:t xml:space="preserve">За зарахування Банком коштів на Рахунки </w:t>
      </w:r>
      <w:r w:rsidR="00B62BB7" w:rsidRPr="00314C2F">
        <w:rPr>
          <w:sz w:val="22"/>
          <w:szCs w:val="22"/>
          <w:lang w:val="uk-UA"/>
        </w:rPr>
        <w:t>Отримувачів</w:t>
      </w:r>
      <w:r w:rsidR="00F21677" w:rsidRPr="00314C2F">
        <w:rPr>
          <w:sz w:val="22"/>
          <w:szCs w:val="22"/>
          <w:lang w:val="uk-UA"/>
        </w:rPr>
        <w:t xml:space="preserve"> Клієнт сплачує Банку комісійну винагороду в розмірі </w:t>
      </w:r>
      <w:r w:rsidR="00C33237" w:rsidRPr="00314C2F">
        <w:rPr>
          <w:sz w:val="22"/>
          <w:szCs w:val="22"/>
          <w:lang w:val="uk-UA"/>
        </w:rPr>
        <w:t>___</w:t>
      </w:r>
      <w:r w:rsidR="00F21677" w:rsidRPr="00314C2F">
        <w:rPr>
          <w:sz w:val="22"/>
          <w:szCs w:val="22"/>
          <w:lang w:val="uk-UA"/>
        </w:rPr>
        <w:t xml:space="preserve">%  від зазначеної у Відомості загальної суми коштів на користь  </w:t>
      </w:r>
      <w:r w:rsidR="00B62BB7" w:rsidRPr="00314C2F">
        <w:rPr>
          <w:sz w:val="22"/>
          <w:szCs w:val="22"/>
          <w:lang w:val="uk-UA"/>
        </w:rPr>
        <w:t>Отримувачів</w:t>
      </w:r>
      <w:r w:rsidR="00F21677" w:rsidRPr="00314C2F">
        <w:rPr>
          <w:sz w:val="22"/>
          <w:szCs w:val="22"/>
          <w:lang w:val="uk-UA"/>
        </w:rPr>
        <w:t xml:space="preserve">. Клієнт повинен сплатити комісійну винагороду на Транзитний рахунок разом </w:t>
      </w:r>
      <w:r w:rsidR="00B62BB7" w:rsidRPr="00314C2F">
        <w:rPr>
          <w:sz w:val="22"/>
          <w:szCs w:val="22"/>
          <w:lang w:val="uk-UA"/>
        </w:rPr>
        <w:t>із</w:t>
      </w:r>
      <w:r w:rsidR="00F21677" w:rsidRPr="00314C2F">
        <w:rPr>
          <w:sz w:val="22"/>
          <w:szCs w:val="22"/>
          <w:lang w:val="uk-UA"/>
        </w:rPr>
        <w:t xml:space="preserve"> загальною сумою коштів за Відомістю (з зазначенням у призначення платежу суми комісії) або окремим переказом.</w:t>
      </w:r>
    </w:p>
    <w:p w14:paraId="33EE29C4" w14:textId="77777777" w:rsidR="006B7950" w:rsidRPr="00314C2F" w:rsidRDefault="006B7950" w:rsidP="00F21677">
      <w:pPr>
        <w:tabs>
          <w:tab w:val="left" w:pos="9180"/>
        </w:tabs>
        <w:jc w:val="both"/>
        <w:rPr>
          <w:sz w:val="22"/>
          <w:szCs w:val="22"/>
          <w:lang w:val="uk-UA"/>
        </w:rPr>
      </w:pPr>
    </w:p>
    <w:p w14:paraId="48A9DEE0" w14:textId="77777777" w:rsidR="001A7D27" w:rsidRPr="00314C2F" w:rsidRDefault="000B2B81" w:rsidP="000B2B81">
      <w:pPr>
        <w:spacing w:line="216" w:lineRule="auto"/>
        <w:ind w:left="720"/>
        <w:jc w:val="center"/>
        <w:rPr>
          <w:b/>
          <w:sz w:val="22"/>
          <w:szCs w:val="22"/>
          <w:lang w:val="uk-UA"/>
        </w:rPr>
      </w:pPr>
      <w:r w:rsidRPr="00314C2F">
        <w:rPr>
          <w:b/>
          <w:sz w:val="22"/>
          <w:szCs w:val="22"/>
          <w:lang w:val="uk-UA"/>
        </w:rPr>
        <w:t>6.</w:t>
      </w:r>
      <w:r w:rsidR="00E70391" w:rsidRPr="00314C2F">
        <w:rPr>
          <w:b/>
          <w:sz w:val="22"/>
          <w:szCs w:val="22"/>
          <w:lang w:val="uk-UA"/>
        </w:rPr>
        <w:t> </w:t>
      </w:r>
      <w:r w:rsidR="001A7D27" w:rsidRPr="00314C2F">
        <w:rPr>
          <w:b/>
          <w:sz w:val="22"/>
          <w:szCs w:val="22"/>
          <w:lang w:val="uk-UA"/>
        </w:rPr>
        <w:t>Засвідчення та гарантії Клієнта</w:t>
      </w:r>
    </w:p>
    <w:p w14:paraId="37D804A0" w14:textId="77777777" w:rsidR="004D3BEB" w:rsidRPr="00314C2F" w:rsidRDefault="004D3BEB" w:rsidP="00B62BB7">
      <w:pPr>
        <w:pStyle w:val="ae"/>
        <w:spacing w:line="216" w:lineRule="auto"/>
        <w:ind w:left="1416"/>
        <w:rPr>
          <w:b/>
          <w:sz w:val="22"/>
          <w:szCs w:val="22"/>
          <w:lang w:val="uk-UA"/>
        </w:rPr>
      </w:pPr>
    </w:p>
    <w:p w14:paraId="75365260" w14:textId="77777777" w:rsidR="00217427" w:rsidRPr="00314C2F" w:rsidRDefault="000B2B81" w:rsidP="00217427">
      <w:pPr>
        <w:pStyle w:val="ae"/>
        <w:ind w:left="0"/>
        <w:rPr>
          <w:b/>
          <w:sz w:val="22"/>
          <w:szCs w:val="22"/>
          <w:lang w:val="uk-UA"/>
        </w:rPr>
      </w:pPr>
      <w:r w:rsidRPr="00314C2F">
        <w:rPr>
          <w:bCs/>
          <w:sz w:val="22"/>
          <w:szCs w:val="22"/>
          <w:lang w:val="uk-UA"/>
        </w:rPr>
        <w:t>6</w:t>
      </w:r>
      <w:r w:rsidR="00E70391" w:rsidRPr="00314C2F">
        <w:rPr>
          <w:bCs/>
          <w:sz w:val="22"/>
          <w:szCs w:val="22"/>
          <w:lang w:val="uk-UA"/>
        </w:rPr>
        <w:t>.1. </w:t>
      </w:r>
      <w:r w:rsidR="00217427" w:rsidRPr="00314C2F">
        <w:rPr>
          <w:bCs/>
          <w:sz w:val="22"/>
          <w:szCs w:val="22"/>
          <w:lang w:val="uk-UA"/>
        </w:rPr>
        <w:t>Клієнт засвідчує та гарантує, що:</w:t>
      </w:r>
    </w:p>
    <w:p w14:paraId="40032E6D" w14:textId="77777777" w:rsidR="00217427" w:rsidRPr="00314C2F" w:rsidRDefault="000B2B81" w:rsidP="00217427">
      <w:pPr>
        <w:pStyle w:val="ae"/>
        <w:ind w:left="0"/>
        <w:jc w:val="both"/>
        <w:rPr>
          <w:sz w:val="22"/>
          <w:szCs w:val="22"/>
          <w:lang w:val="uk-UA"/>
        </w:rPr>
      </w:pPr>
      <w:r w:rsidRPr="00314C2F">
        <w:rPr>
          <w:sz w:val="22"/>
          <w:szCs w:val="22"/>
          <w:lang w:val="uk-UA"/>
        </w:rPr>
        <w:lastRenderedPageBreak/>
        <w:t>6</w:t>
      </w:r>
      <w:r w:rsidR="00E70391" w:rsidRPr="00314C2F">
        <w:rPr>
          <w:sz w:val="22"/>
          <w:szCs w:val="22"/>
          <w:lang w:val="uk-UA"/>
        </w:rPr>
        <w:t>.1.1. </w:t>
      </w:r>
      <w:r w:rsidR="00217427" w:rsidRPr="00314C2F">
        <w:rPr>
          <w:sz w:val="22"/>
          <w:szCs w:val="22"/>
          <w:lang w:val="uk-UA"/>
        </w:rPr>
        <w:t xml:space="preserve">Клієнт є юридичною особою, що належним чином зареєстрована та здійснює діяльність відповідно до законодавства України. </w:t>
      </w:r>
    </w:p>
    <w:p w14:paraId="5518E7AF" w14:textId="77777777" w:rsidR="00217427" w:rsidRPr="00314C2F" w:rsidRDefault="000B2B81" w:rsidP="00217427">
      <w:pPr>
        <w:pStyle w:val="ae"/>
        <w:ind w:left="0"/>
        <w:jc w:val="both"/>
        <w:rPr>
          <w:sz w:val="22"/>
          <w:szCs w:val="22"/>
          <w:lang w:val="uk-UA"/>
        </w:rPr>
      </w:pPr>
      <w:r w:rsidRPr="00314C2F">
        <w:rPr>
          <w:sz w:val="22"/>
          <w:szCs w:val="22"/>
          <w:lang w:val="uk-UA"/>
        </w:rPr>
        <w:t>6</w:t>
      </w:r>
      <w:r w:rsidR="00E70391" w:rsidRPr="00314C2F">
        <w:rPr>
          <w:sz w:val="22"/>
          <w:szCs w:val="22"/>
          <w:lang w:val="uk-UA"/>
        </w:rPr>
        <w:t>.1.2. </w:t>
      </w:r>
      <w:r w:rsidR="00217427" w:rsidRPr="00314C2F">
        <w:rPr>
          <w:sz w:val="22"/>
          <w:szCs w:val="22"/>
          <w:lang w:val="uk-UA"/>
        </w:rPr>
        <w:t>Клієнт (представник Клієнта) має всі необхідні повноваження для укладення та виконання  Договору згідно установчих документів Клієнта та/або від акціонерів/учасників/засновників/співвласників Клієнта; укладення та виконання Клієнтом  Договору не суперечить положенням  законодавства України, установчим документам Клієнта, іншим внутрішнім документам Клієнта, а також не суперечить положенням договорів, укладених Клієнтом з іншими особами, або положенням інших правочинів, дія яких поширюється на Клієнта.</w:t>
      </w:r>
    </w:p>
    <w:p w14:paraId="377D077B" w14:textId="77777777" w:rsidR="00217427" w:rsidRPr="00314C2F" w:rsidRDefault="000B2B81" w:rsidP="00217427">
      <w:pPr>
        <w:pStyle w:val="ae"/>
        <w:ind w:left="0"/>
        <w:jc w:val="both"/>
        <w:rPr>
          <w:sz w:val="22"/>
          <w:szCs w:val="22"/>
          <w:lang w:val="uk-UA"/>
        </w:rPr>
      </w:pPr>
      <w:r w:rsidRPr="00314C2F">
        <w:rPr>
          <w:sz w:val="22"/>
          <w:szCs w:val="22"/>
          <w:lang w:val="uk-UA"/>
        </w:rPr>
        <w:t>6</w:t>
      </w:r>
      <w:r w:rsidR="00E70391" w:rsidRPr="00314C2F">
        <w:rPr>
          <w:sz w:val="22"/>
          <w:szCs w:val="22"/>
          <w:lang w:val="uk-UA"/>
        </w:rPr>
        <w:t>.1.3. </w:t>
      </w:r>
      <w:r w:rsidR="00217427" w:rsidRPr="00314C2F">
        <w:rPr>
          <w:sz w:val="22"/>
          <w:szCs w:val="22"/>
          <w:lang w:val="uk-UA"/>
        </w:rPr>
        <w:t>Станом на дату укладення  Договору акціонери/учасники/засновники/співвласники Клієнта або уповноважений ними орган не прийняв рішення щодо припинення юридичної особи Клієнта (шляхом ліквідації, злиття, приєднання, поділу або перетворення), щодо юридичної особи Клієнта не порушене провадження у справі про банкрутство, не постановлене судове рішення або рішення іншого компетентного державного органу про припинення юридичної особи Клієнта, про призначення арбітражного керуючого та/або ліквідатора, ліквідаційної комісії та інших аналогічних осіб, що обмежують/скасовують повноваження органів управління Клієнта тощо.</w:t>
      </w:r>
    </w:p>
    <w:p w14:paraId="5294CA88" w14:textId="03FDBBE0" w:rsidR="00BF7491" w:rsidRPr="00314C2F" w:rsidRDefault="000B2B81" w:rsidP="00217427">
      <w:pPr>
        <w:pStyle w:val="ae"/>
        <w:ind w:left="0"/>
        <w:jc w:val="both"/>
        <w:rPr>
          <w:color w:val="000000"/>
          <w:sz w:val="22"/>
          <w:szCs w:val="22"/>
          <w:lang w:val="uk-UA"/>
        </w:rPr>
      </w:pPr>
      <w:r w:rsidRPr="00314C2F">
        <w:rPr>
          <w:sz w:val="22"/>
          <w:szCs w:val="22"/>
          <w:lang w:val="uk-UA"/>
        </w:rPr>
        <w:t>6</w:t>
      </w:r>
      <w:r w:rsidR="00E70391" w:rsidRPr="00314C2F">
        <w:rPr>
          <w:sz w:val="22"/>
          <w:szCs w:val="22"/>
          <w:lang w:val="uk-UA"/>
        </w:rPr>
        <w:t>.1.4. </w:t>
      </w:r>
      <w:r w:rsidR="00BF7491" w:rsidRPr="00314C2F">
        <w:rPr>
          <w:color w:val="000000"/>
          <w:sz w:val="22"/>
          <w:szCs w:val="22"/>
          <w:lang w:val="uk-UA"/>
        </w:rPr>
        <w:t>Послуги Банку за Договором не будуть використовуватися Клієнтом для виплати на користь Отримувачів</w:t>
      </w:r>
      <w:r w:rsidR="00C56AD9" w:rsidRPr="00314C2F">
        <w:rPr>
          <w:color w:val="000000"/>
          <w:sz w:val="22"/>
          <w:szCs w:val="22"/>
          <w:lang w:val="uk-UA"/>
        </w:rPr>
        <w:t xml:space="preserve"> платежів, пов’язаних</w:t>
      </w:r>
      <w:r w:rsidR="00215E85" w:rsidRPr="00314C2F">
        <w:rPr>
          <w:color w:val="000000"/>
          <w:sz w:val="22"/>
          <w:szCs w:val="22"/>
          <w:lang w:val="uk-UA"/>
        </w:rPr>
        <w:t xml:space="preserve"> із здійсненням ними</w:t>
      </w:r>
      <w:r w:rsidR="00C56AD9" w:rsidRPr="00314C2F">
        <w:rPr>
          <w:color w:val="000000"/>
          <w:sz w:val="22"/>
          <w:szCs w:val="22"/>
          <w:lang w:val="uk-UA"/>
        </w:rPr>
        <w:t xml:space="preserve"> підприємницько</w:t>
      </w:r>
      <w:r w:rsidR="00215E85" w:rsidRPr="00314C2F">
        <w:rPr>
          <w:color w:val="000000"/>
          <w:sz w:val="22"/>
          <w:szCs w:val="22"/>
          <w:lang w:val="uk-UA"/>
        </w:rPr>
        <w:t>ї</w:t>
      </w:r>
      <w:r w:rsidR="00C56AD9" w:rsidRPr="00314C2F">
        <w:rPr>
          <w:color w:val="000000"/>
          <w:sz w:val="22"/>
          <w:szCs w:val="22"/>
          <w:lang w:val="uk-UA"/>
        </w:rPr>
        <w:t xml:space="preserve"> діяльн</w:t>
      </w:r>
      <w:r w:rsidR="00215E85" w:rsidRPr="00314C2F">
        <w:rPr>
          <w:color w:val="000000"/>
          <w:sz w:val="22"/>
          <w:szCs w:val="22"/>
          <w:lang w:val="uk-UA"/>
        </w:rPr>
        <w:t>о</w:t>
      </w:r>
      <w:r w:rsidR="00C56AD9" w:rsidRPr="00314C2F">
        <w:rPr>
          <w:color w:val="000000"/>
          <w:sz w:val="22"/>
          <w:szCs w:val="22"/>
          <w:lang w:val="uk-UA"/>
        </w:rPr>
        <w:t>с</w:t>
      </w:r>
      <w:r w:rsidR="00215E85" w:rsidRPr="00314C2F">
        <w:rPr>
          <w:color w:val="000000"/>
          <w:sz w:val="22"/>
          <w:szCs w:val="22"/>
          <w:lang w:val="uk-UA"/>
        </w:rPr>
        <w:t>ті,</w:t>
      </w:r>
      <w:r w:rsidR="00C56AD9" w:rsidRPr="00314C2F">
        <w:rPr>
          <w:color w:val="000000"/>
          <w:sz w:val="22"/>
          <w:szCs w:val="22"/>
          <w:lang w:val="uk-UA"/>
        </w:rPr>
        <w:t xml:space="preserve"> </w:t>
      </w:r>
      <w:r w:rsidR="00BF7491" w:rsidRPr="00314C2F">
        <w:rPr>
          <w:color w:val="000000"/>
          <w:sz w:val="22"/>
          <w:szCs w:val="22"/>
          <w:lang w:val="uk-UA"/>
        </w:rPr>
        <w:t xml:space="preserve">заробітної плати чи будь-яких платежів, </w:t>
      </w:r>
      <w:r w:rsidR="00BF7491" w:rsidRPr="00314C2F">
        <w:rPr>
          <w:sz w:val="22"/>
          <w:szCs w:val="22"/>
          <w:lang w:val="uk-UA"/>
        </w:rPr>
        <w:t xml:space="preserve">з яких відповідно до законодавства України сплачується єдиний соціальний внесок, а також інших платежів, </w:t>
      </w:r>
      <w:r w:rsidR="00BF7491" w:rsidRPr="00314C2F">
        <w:rPr>
          <w:color w:val="000000"/>
          <w:sz w:val="22"/>
          <w:szCs w:val="22"/>
          <w:lang w:val="uk-UA"/>
        </w:rPr>
        <w:t>які не відповідають пункту 1.</w:t>
      </w:r>
      <w:r w:rsidR="00873C54" w:rsidRPr="00314C2F">
        <w:rPr>
          <w:color w:val="000000"/>
          <w:sz w:val="22"/>
          <w:szCs w:val="22"/>
          <w:lang w:val="uk-UA"/>
        </w:rPr>
        <w:t>9</w:t>
      </w:r>
      <w:r w:rsidR="00BF7491" w:rsidRPr="00314C2F">
        <w:rPr>
          <w:color w:val="000000"/>
          <w:sz w:val="22"/>
          <w:szCs w:val="22"/>
          <w:lang w:val="uk-UA"/>
        </w:rPr>
        <w:t xml:space="preserve">. </w:t>
      </w:r>
      <w:r w:rsidR="00EB2C89">
        <w:rPr>
          <w:sz w:val="22"/>
          <w:szCs w:val="22"/>
          <w:lang w:val="uk-UA"/>
        </w:rPr>
        <w:t>цього</w:t>
      </w:r>
      <w:r w:rsidR="00EB2C89" w:rsidRPr="00314C2F">
        <w:rPr>
          <w:color w:val="000000"/>
          <w:sz w:val="22"/>
          <w:szCs w:val="22"/>
          <w:lang w:val="uk-UA"/>
        </w:rPr>
        <w:t xml:space="preserve"> </w:t>
      </w:r>
      <w:r w:rsidR="00BF7491" w:rsidRPr="00314C2F">
        <w:rPr>
          <w:color w:val="000000"/>
          <w:sz w:val="22"/>
          <w:szCs w:val="22"/>
          <w:lang w:val="uk-UA"/>
        </w:rPr>
        <w:t>Договору</w:t>
      </w:r>
      <w:r w:rsidR="000F2109" w:rsidRPr="00314C2F">
        <w:rPr>
          <w:color w:val="000000"/>
          <w:sz w:val="22"/>
          <w:szCs w:val="22"/>
          <w:lang w:val="uk-UA"/>
        </w:rPr>
        <w:t>.</w:t>
      </w:r>
    </w:p>
    <w:p w14:paraId="312A9CDF" w14:textId="34A3AAA5" w:rsidR="000F2109" w:rsidRPr="00314C2F" w:rsidRDefault="000B2B81" w:rsidP="009E6144">
      <w:pPr>
        <w:jc w:val="both"/>
        <w:rPr>
          <w:sz w:val="22"/>
          <w:szCs w:val="22"/>
          <w:lang w:val="uk-UA"/>
        </w:rPr>
      </w:pPr>
      <w:r w:rsidRPr="00314C2F">
        <w:rPr>
          <w:color w:val="000000"/>
          <w:sz w:val="22"/>
          <w:szCs w:val="22"/>
          <w:lang w:val="uk-UA"/>
        </w:rPr>
        <w:t>6</w:t>
      </w:r>
      <w:r w:rsidR="00E70391" w:rsidRPr="00314C2F">
        <w:rPr>
          <w:color w:val="000000"/>
          <w:sz w:val="22"/>
          <w:szCs w:val="22"/>
          <w:lang w:val="uk-UA"/>
        </w:rPr>
        <w:t>.1.5. </w:t>
      </w:r>
      <w:r w:rsidR="000F2109" w:rsidRPr="00314C2F">
        <w:rPr>
          <w:color w:val="000000"/>
          <w:sz w:val="22"/>
          <w:szCs w:val="22"/>
          <w:lang w:val="uk-UA"/>
        </w:rPr>
        <w:t>Передбачені Відомостями виплати коштів на користь Отримувачів</w:t>
      </w:r>
      <w:r w:rsidR="000F2109" w:rsidRPr="00314C2F">
        <w:rPr>
          <w:sz w:val="22"/>
          <w:szCs w:val="22"/>
          <w:lang w:val="uk-UA"/>
        </w:rPr>
        <w:t xml:space="preserve"> є виплатами, призначеними  для  здійснення між Клієнтом та Отримувачами </w:t>
      </w:r>
      <w:ins w:id="169" w:author="Dmytro UZUN" w:date="2020-12-08T12:34:00Z">
        <w:r w:rsidR="006B7950">
          <w:rPr>
            <w:sz w:val="22"/>
            <w:szCs w:val="22"/>
            <w:lang w:val="uk-UA"/>
          </w:rPr>
          <w:t>виплат цільової адресної матеріальної допомоги</w:t>
        </w:r>
      </w:ins>
      <w:r w:rsidR="000F2109" w:rsidRPr="00314C2F">
        <w:rPr>
          <w:sz w:val="22"/>
          <w:szCs w:val="22"/>
          <w:lang w:val="uk-UA"/>
        </w:rPr>
        <w:t xml:space="preserve">; </w:t>
      </w:r>
      <w:r w:rsidR="00EE3831" w:rsidRPr="00314C2F">
        <w:rPr>
          <w:sz w:val="22"/>
          <w:szCs w:val="22"/>
          <w:lang w:val="uk-UA"/>
        </w:rPr>
        <w:t xml:space="preserve">Клієнт </w:t>
      </w:r>
      <w:proofErr w:type="spellStart"/>
      <w:r w:rsidR="00EE3831" w:rsidRPr="00314C2F">
        <w:rPr>
          <w:sz w:val="22"/>
          <w:szCs w:val="22"/>
          <w:lang w:val="uk-UA"/>
        </w:rPr>
        <w:t>правомірно</w:t>
      </w:r>
      <w:proofErr w:type="spellEnd"/>
      <w:r w:rsidR="00EE3831" w:rsidRPr="00314C2F">
        <w:rPr>
          <w:sz w:val="22"/>
          <w:szCs w:val="22"/>
          <w:lang w:val="uk-UA"/>
        </w:rPr>
        <w:t xml:space="preserve"> та </w:t>
      </w:r>
      <w:r w:rsidR="00C56AD9" w:rsidRPr="00314C2F">
        <w:rPr>
          <w:sz w:val="22"/>
          <w:szCs w:val="22"/>
          <w:lang w:val="uk-UA"/>
        </w:rPr>
        <w:t>обґрунтовано</w:t>
      </w:r>
      <w:r w:rsidR="00EE3831" w:rsidRPr="00314C2F">
        <w:rPr>
          <w:sz w:val="22"/>
          <w:szCs w:val="22"/>
          <w:lang w:val="uk-UA"/>
        </w:rPr>
        <w:t xml:space="preserve"> визначив </w:t>
      </w:r>
      <w:r w:rsidR="002636BD" w:rsidRPr="00314C2F">
        <w:rPr>
          <w:sz w:val="22"/>
          <w:szCs w:val="22"/>
          <w:lang w:val="uk-UA"/>
        </w:rPr>
        <w:t>підстави та розмір цих виплат та їх Отри</w:t>
      </w:r>
      <w:r w:rsidR="00CE7C34" w:rsidRPr="00314C2F">
        <w:rPr>
          <w:sz w:val="22"/>
          <w:szCs w:val="22"/>
          <w:lang w:val="uk-UA"/>
        </w:rPr>
        <w:t>м</w:t>
      </w:r>
      <w:r w:rsidR="002636BD" w:rsidRPr="00314C2F">
        <w:rPr>
          <w:sz w:val="22"/>
          <w:szCs w:val="22"/>
          <w:lang w:val="uk-UA"/>
        </w:rPr>
        <w:t>увачів.</w:t>
      </w:r>
    </w:p>
    <w:p w14:paraId="4AD0EC34" w14:textId="77777777" w:rsidR="00217427" w:rsidRPr="00314C2F" w:rsidRDefault="000B2B81" w:rsidP="00217427">
      <w:pPr>
        <w:pStyle w:val="ae"/>
        <w:ind w:left="0"/>
        <w:jc w:val="both"/>
        <w:rPr>
          <w:sz w:val="22"/>
          <w:szCs w:val="22"/>
          <w:lang w:val="uk-UA"/>
        </w:rPr>
      </w:pPr>
      <w:r w:rsidRPr="00314C2F">
        <w:rPr>
          <w:sz w:val="22"/>
          <w:szCs w:val="22"/>
          <w:lang w:val="uk-UA"/>
        </w:rPr>
        <w:t>6</w:t>
      </w:r>
      <w:r w:rsidR="00217427" w:rsidRPr="00314C2F">
        <w:rPr>
          <w:sz w:val="22"/>
          <w:szCs w:val="22"/>
          <w:lang w:val="uk-UA"/>
        </w:rPr>
        <w:t>.1.</w:t>
      </w:r>
      <w:r w:rsidR="002636BD" w:rsidRPr="00314C2F">
        <w:rPr>
          <w:sz w:val="22"/>
          <w:szCs w:val="22"/>
          <w:lang w:val="uk-UA"/>
        </w:rPr>
        <w:t>6</w:t>
      </w:r>
      <w:r w:rsidR="00E70391" w:rsidRPr="00314C2F">
        <w:rPr>
          <w:sz w:val="22"/>
          <w:szCs w:val="22"/>
          <w:lang w:val="uk-UA"/>
        </w:rPr>
        <w:t>. </w:t>
      </w:r>
      <w:r w:rsidR="00217427" w:rsidRPr="00314C2F">
        <w:rPr>
          <w:sz w:val="22"/>
          <w:szCs w:val="22"/>
          <w:lang w:val="uk-UA"/>
        </w:rPr>
        <w:t>Клієнт надав Банку повну та достовірну інформацію, достатню для ідентифікації Клієнта, з’ясування суті його діяльності та фінансового стану, у тому числі для ідентифікації Клієнта відповідно до вимог законодавства України та проведення FATCA-ідентифікації.</w:t>
      </w:r>
    </w:p>
    <w:p w14:paraId="4C0274E3" w14:textId="77777777" w:rsidR="00217427" w:rsidRPr="00314C2F" w:rsidRDefault="000B2B81" w:rsidP="00217427">
      <w:pPr>
        <w:pStyle w:val="ae"/>
        <w:ind w:left="0"/>
        <w:jc w:val="both"/>
        <w:rPr>
          <w:sz w:val="22"/>
          <w:szCs w:val="22"/>
          <w:lang w:val="uk-UA"/>
        </w:rPr>
      </w:pPr>
      <w:r w:rsidRPr="00314C2F">
        <w:rPr>
          <w:sz w:val="22"/>
          <w:szCs w:val="22"/>
          <w:lang w:val="uk-UA"/>
        </w:rPr>
        <w:t>6</w:t>
      </w:r>
      <w:r w:rsidR="00217427" w:rsidRPr="00314C2F">
        <w:rPr>
          <w:sz w:val="22"/>
          <w:szCs w:val="22"/>
          <w:lang w:val="uk-UA"/>
        </w:rPr>
        <w:t>.1.</w:t>
      </w:r>
      <w:r w:rsidR="002636BD" w:rsidRPr="00314C2F">
        <w:rPr>
          <w:sz w:val="22"/>
          <w:szCs w:val="22"/>
          <w:lang w:val="uk-UA"/>
        </w:rPr>
        <w:t>7</w:t>
      </w:r>
      <w:r w:rsidR="00E70391" w:rsidRPr="00314C2F">
        <w:rPr>
          <w:sz w:val="22"/>
          <w:szCs w:val="22"/>
          <w:lang w:val="uk-UA"/>
        </w:rPr>
        <w:t>. </w:t>
      </w:r>
      <w:r w:rsidR="00217427" w:rsidRPr="00314C2F">
        <w:rPr>
          <w:sz w:val="22"/>
          <w:szCs w:val="22"/>
          <w:lang w:val="uk-UA"/>
        </w:rPr>
        <w:t>Діяльність Клієн</w:t>
      </w:r>
      <w:r w:rsidR="00B60801" w:rsidRPr="00314C2F">
        <w:rPr>
          <w:sz w:val="22"/>
          <w:szCs w:val="22"/>
          <w:lang w:val="uk-UA"/>
        </w:rPr>
        <w:t xml:space="preserve">та </w:t>
      </w:r>
      <w:r w:rsidR="002636BD" w:rsidRPr="00314C2F">
        <w:rPr>
          <w:sz w:val="22"/>
          <w:szCs w:val="22"/>
          <w:lang w:val="uk-UA"/>
        </w:rPr>
        <w:t xml:space="preserve">(його службових осіб та найманих працівників) </w:t>
      </w:r>
      <w:r w:rsidR="00217427" w:rsidRPr="00314C2F">
        <w:rPr>
          <w:sz w:val="22"/>
          <w:szCs w:val="22"/>
          <w:lang w:val="uk-UA"/>
        </w:rPr>
        <w:t xml:space="preserve"> не пов'язан</w:t>
      </w:r>
      <w:r w:rsidR="002636BD" w:rsidRPr="00314C2F">
        <w:rPr>
          <w:sz w:val="22"/>
          <w:szCs w:val="22"/>
          <w:lang w:val="uk-UA"/>
        </w:rPr>
        <w:t>а</w:t>
      </w:r>
      <w:r w:rsidR="00217427" w:rsidRPr="00314C2F">
        <w:rPr>
          <w:sz w:val="22"/>
          <w:szCs w:val="22"/>
          <w:lang w:val="uk-UA"/>
        </w:rPr>
        <w:t xml:space="preserve"> та не буд</w:t>
      </w:r>
      <w:r w:rsidR="002636BD" w:rsidRPr="00314C2F">
        <w:rPr>
          <w:sz w:val="22"/>
          <w:szCs w:val="22"/>
          <w:lang w:val="uk-UA"/>
        </w:rPr>
        <w:t>е</w:t>
      </w:r>
      <w:r w:rsidR="00217427" w:rsidRPr="00314C2F">
        <w:rPr>
          <w:sz w:val="22"/>
          <w:szCs w:val="22"/>
          <w:lang w:val="uk-UA"/>
        </w:rPr>
        <w:t xml:space="preserve"> пов’язан</w:t>
      </w:r>
      <w:r w:rsidR="002636BD" w:rsidRPr="00314C2F">
        <w:rPr>
          <w:sz w:val="22"/>
          <w:szCs w:val="22"/>
          <w:lang w:val="uk-UA"/>
        </w:rPr>
        <w:t>а</w:t>
      </w:r>
      <w:r w:rsidR="00217427" w:rsidRPr="00314C2F">
        <w:rPr>
          <w:sz w:val="22"/>
          <w:szCs w:val="22"/>
          <w:lang w:val="uk-UA"/>
        </w:rPr>
        <w:t xml:space="preserve"> з легалізацією злочинних доходів, фінансуванням тероризму, фінансуванням розповсюдження зброї масового знищення або з корупційною діяльністю, а також з фінансуванням та/або проведенням Заборонених операцій, зокрема, Клієнт не є санкціонованою особою.</w:t>
      </w:r>
    </w:p>
    <w:p w14:paraId="154AF4D2" w14:textId="6B0EC333" w:rsidR="00217427" w:rsidRPr="00314C2F" w:rsidRDefault="000B2B81" w:rsidP="00217427">
      <w:pPr>
        <w:pStyle w:val="ae"/>
        <w:ind w:left="0"/>
        <w:jc w:val="both"/>
        <w:rPr>
          <w:sz w:val="22"/>
          <w:szCs w:val="22"/>
          <w:lang w:val="uk-UA"/>
        </w:rPr>
      </w:pPr>
      <w:r w:rsidRPr="00314C2F">
        <w:rPr>
          <w:sz w:val="22"/>
          <w:szCs w:val="22"/>
          <w:lang w:val="uk-UA"/>
        </w:rPr>
        <w:t>6</w:t>
      </w:r>
      <w:r w:rsidR="00217427" w:rsidRPr="00314C2F">
        <w:rPr>
          <w:sz w:val="22"/>
          <w:szCs w:val="22"/>
          <w:lang w:val="uk-UA"/>
        </w:rPr>
        <w:t>.1.</w:t>
      </w:r>
      <w:r w:rsidR="002636BD" w:rsidRPr="00314C2F">
        <w:rPr>
          <w:sz w:val="22"/>
          <w:szCs w:val="22"/>
          <w:lang w:val="uk-UA"/>
        </w:rPr>
        <w:t>8</w:t>
      </w:r>
      <w:r w:rsidR="00E70391" w:rsidRPr="00314C2F">
        <w:rPr>
          <w:sz w:val="22"/>
          <w:szCs w:val="22"/>
          <w:lang w:val="uk-UA"/>
        </w:rPr>
        <w:t>. </w:t>
      </w:r>
      <w:r w:rsidR="00217427" w:rsidRPr="00314C2F">
        <w:rPr>
          <w:sz w:val="22"/>
          <w:szCs w:val="22"/>
          <w:lang w:val="uk-UA"/>
        </w:rPr>
        <w:t xml:space="preserve">При передачі Клієнтом Банку персональних даних про фізичних осіб, що містяться в  Договорі та в інших документах, які надані Клієнтом Банку, </w:t>
      </w:r>
      <w:r w:rsidR="00806B53" w:rsidRPr="00314C2F">
        <w:rPr>
          <w:sz w:val="22"/>
          <w:szCs w:val="22"/>
          <w:lang w:val="uk-UA"/>
        </w:rPr>
        <w:t xml:space="preserve">у тому числі про Отримувачів, </w:t>
      </w:r>
      <w:r w:rsidR="00217427" w:rsidRPr="00314C2F">
        <w:rPr>
          <w:sz w:val="22"/>
          <w:szCs w:val="22"/>
          <w:lang w:val="uk-UA"/>
        </w:rPr>
        <w:t>були дотримані вимоги спеціального законодавства України у сфері захисту персональних даних,</w:t>
      </w:r>
      <w:r w:rsidR="00197CD3" w:rsidRPr="00314C2F">
        <w:rPr>
          <w:sz w:val="22"/>
          <w:szCs w:val="22"/>
          <w:lang w:val="uk-UA"/>
        </w:rPr>
        <w:t xml:space="preserve"> та, у тих випадках коли застосовується, Регламенту Європейського Парламенту та Ради 2016/679 від 27.04.2016 року "Щодо захисту фізичних осіб при обробці персональних даних та про вільний рух таких даних" (GDPR),</w:t>
      </w:r>
      <w:r w:rsidR="00217427" w:rsidRPr="00314C2F">
        <w:rPr>
          <w:sz w:val="22"/>
          <w:szCs w:val="22"/>
          <w:lang w:val="uk-UA"/>
        </w:rPr>
        <w:t xml:space="preserve"> в тому числі в частині отримання згоди на обробку персональних даних керівників, членів органів управління, найманих працівників, учасників, акціонерів, власників істотної участі, контролерів та контрагентів Клієнта, їх керівників, членів їх родин, найманих працівників тощо. </w:t>
      </w:r>
      <w:r w:rsidR="00217427" w:rsidRPr="00314C2F">
        <w:rPr>
          <w:bCs/>
          <w:sz w:val="22"/>
          <w:szCs w:val="22"/>
          <w:lang w:val="uk-UA"/>
        </w:rPr>
        <w:t>Клієнт зобов’язується самостійно повідомляти таких фізичних осіб про передачу Банку їх персональних даних, в тому числі про мету передачі, склад та зміст переданих Банку персональних даних, а також про порядок реалізації ними прав, визначених Законом України «Про захист персональних даних»</w:t>
      </w:r>
      <w:r w:rsidR="00197CD3" w:rsidRPr="00314C2F">
        <w:rPr>
          <w:sz w:val="22"/>
          <w:szCs w:val="22"/>
          <w:lang w:val="uk-UA"/>
        </w:rPr>
        <w:t xml:space="preserve"> </w:t>
      </w:r>
      <w:r w:rsidR="00197CD3" w:rsidRPr="00314C2F">
        <w:rPr>
          <w:bCs/>
          <w:sz w:val="22"/>
          <w:szCs w:val="22"/>
          <w:lang w:val="uk-UA"/>
        </w:rPr>
        <w:t>та GDPR</w:t>
      </w:r>
      <w:r w:rsidR="00217427" w:rsidRPr="00314C2F">
        <w:rPr>
          <w:bCs/>
          <w:sz w:val="22"/>
          <w:szCs w:val="22"/>
          <w:lang w:val="uk-UA"/>
        </w:rPr>
        <w:t>.</w:t>
      </w:r>
    </w:p>
    <w:p w14:paraId="779ED349" w14:textId="77777777" w:rsidR="007643A2" w:rsidRPr="00314C2F" w:rsidRDefault="000B2B81" w:rsidP="00217427">
      <w:pPr>
        <w:pStyle w:val="ae"/>
        <w:ind w:left="0"/>
        <w:jc w:val="both"/>
        <w:rPr>
          <w:sz w:val="22"/>
          <w:szCs w:val="22"/>
          <w:lang w:val="uk-UA"/>
        </w:rPr>
      </w:pPr>
      <w:r w:rsidRPr="00314C2F">
        <w:rPr>
          <w:sz w:val="22"/>
          <w:szCs w:val="22"/>
          <w:lang w:val="uk-UA"/>
        </w:rPr>
        <w:t>6</w:t>
      </w:r>
      <w:r w:rsidR="00217427" w:rsidRPr="00314C2F">
        <w:rPr>
          <w:sz w:val="22"/>
          <w:szCs w:val="22"/>
          <w:lang w:val="uk-UA"/>
        </w:rPr>
        <w:t>.1.</w:t>
      </w:r>
      <w:r w:rsidR="002636BD" w:rsidRPr="00314C2F">
        <w:rPr>
          <w:sz w:val="22"/>
          <w:szCs w:val="22"/>
          <w:lang w:val="uk-UA"/>
        </w:rPr>
        <w:t>9</w:t>
      </w:r>
      <w:r w:rsidR="00E70391" w:rsidRPr="00314C2F">
        <w:rPr>
          <w:sz w:val="22"/>
          <w:szCs w:val="22"/>
          <w:lang w:val="uk-UA"/>
        </w:rPr>
        <w:t>. </w:t>
      </w:r>
      <w:r w:rsidR="00217427" w:rsidRPr="00314C2F">
        <w:rPr>
          <w:sz w:val="22"/>
          <w:szCs w:val="22"/>
          <w:lang w:val="uk-UA"/>
        </w:rPr>
        <w:t xml:space="preserve">Клієнт отримав всю інформацію стосовно послуг Банку, що надаються на підставі  Договору, в обсязі та в порядку, що передбачені частиною другою статті 12 Закону України «Про фінансові послуги та державне регулювання ринків фінансових послуг». Клієнт засвідчує, що зазначена інформація є доступною в місцях обслуговування клієнтів Банку та/або на веб-сторінці Банку в мережі Інтернет, а також є повною та достатньою для правильного розуміння суті фінансових послуг, що надаються Банком.  </w:t>
      </w:r>
    </w:p>
    <w:p w14:paraId="231C7DCC" w14:textId="77777777" w:rsidR="001A7D27" w:rsidRPr="00314C2F" w:rsidRDefault="001A7D27" w:rsidP="007E78F4">
      <w:pPr>
        <w:pStyle w:val="21"/>
        <w:rPr>
          <w:rFonts w:ascii="Times New Roman" w:hAnsi="Times New Roman"/>
          <w:color w:val="FF0000"/>
          <w:sz w:val="22"/>
          <w:szCs w:val="22"/>
        </w:rPr>
      </w:pPr>
    </w:p>
    <w:p w14:paraId="1712D2B4" w14:textId="77777777" w:rsidR="001A7D27" w:rsidRPr="00314C2F" w:rsidRDefault="000B2B81" w:rsidP="00E70391">
      <w:pPr>
        <w:pStyle w:val="21"/>
        <w:ind w:left="720"/>
        <w:jc w:val="center"/>
        <w:rPr>
          <w:rFonts w:ascii="Times New Roman" w:hAnsi="Times New Roman"/>
          <w:i w:val="0"/>
          <w:sz w:val="22"/>
          <w:szCs w:val="22"/>
          <w:u w:val="none"/>
        </w:rPr>
      </w:pPr>
      <w:r w:rsidRPr="00314C2F">
        <w:rPr>
          <w:rFonts w:ascii="Times New Roman" w:hAnsi="Times New Roman"/>
          <w:i w:val="0"/>
          <w:sz w:val="22"/>
          <w:szCs w:val="22"/>
          <w:u w:val="none"/>
        </w:rPr>
        <w:t>7.</w:t>
      </w:r>
      <w:r w:rsidR="00E70391" w:rsidRPr="00314C2F">
        <w:rPr>
          <w:rFonts w:ascii="Times New Roman" w:hAnsi="Times New Roman"/>
          <w:i w:val="0"/>
          <w:sz w:val="22"/>
          <w:szCs w:val="22"/>
          <w:u w:val="none"/>
        </w:rPr>
        <w:t> </w:t>
      </w:r>
      <w:r w:rsidR="001A7D27" w:rsidRPr="00314C2F">
        <w:rPr>
          <w:rFonts w:ascii="Times New Roman" w:hAnsi="Times New Roman"/>
          <w:i w:val="0"/>
          <w:sz w:val="22"/>
          <w:szCs w:val="22"/>
          <w:u w:val="none"/>
        </w:rPr>
        <w:t xml:space="preserve">Ідентифікація Клієнта та </w:t>
      </w:r>
      <w:r w:rsidR="002C28DD" w:rsidRPr="00314C2F">
        <w:rPr>
          <w:rFonts w:ascii="Times New Roman" w:hAnsi="Times New Roman"/>
          <w:i w:val="0"/>
          <w:sz w:val="22"/>
          <w:szCs w:val="22"/>
          <w:u w:val="none"/>
        </w:rPr>
        <w:t>Ф</w:t>
      </w:r>
      <w:r w:rsidR="001A7D27" w:rsidRPr="00314C2F">
        <w:rPr>
          <w:rFonts w:ascii="Times New Roman" w:hAnsi="Times New Roman"/>
          <w:i w:val="0"/>
          <w:sz w:val="22"/>
          <w:szCs w:val="22"/>
          <w:u w:val="none"/>
        </w:rPr>
        <w:t>інансовий моніторинг</w:t>
      </w:r>
    </w:p>
    <w:p w14:paraId="482A03D4" w14:textId="77777777" w:rsidR="00217427" w:rsidRPr="00314C2F" w:rsidRDefault="00217427" w:rsidP="00217427">
      <w:pPr>
        <w:pStyle w:val="21"/>
        <w:ind w:left="1080"/>
        <w:rPr>
          <w:rFonts w:ascii="Times New Roman" w:hAnsi="Times New Roman"/>
          <w:i w:val="0"/>
          <w:sz w:val="22"/>
          <w:szCs w:val="22"/>
          <w:u w:val="none"/>
        </w:rPr>
      </w:pPr>
    </w:p>
    <w:p w14:paraId="0EE1BDF3" w14:textId="77777777" w:rsidR="002C28DD" w:rsidRPr="00314C2F" w:rsidRDefault="000B2B81" w:rsidP="002C28DD">
      <w:pPr>
        <w:autoSpaceDE w:val="0"/>
        <w:autoSpaceDN w:val="0"/>
        <w:adjustRightInd w:val="0"/>
        <w:jc w:val="both"/>
        <w:rPr>
          <w:color w:val="000000"/>
          <w:sz w:val="22"/>
          <w:szCs w:val="22"/>
          <w:lang w:val="uk-UA"/>
        </w:rPr>
      </w:pPr>
      <w:r w:rsidRPr="00314C2F">
        <w:rPr>
          <w:sz w:val="22"/>
          <w:szCs w:val="22"/>
          <w:lang w:val="uk-UA"/>
        </w:rPr>
        <w:t>7</w:t>
      </w:r>
      <w:r w:rsidR="00217427" w:rsidRPr="00314C2F">
        <w:rPr>
          <w:sz w:val="22"/>
          <w:szCs w:val="22"/>
          <w:lang w:val="uk-UA"/>
        </w:rPr>
        <w:t xml:space="preserve">.1. </w:t>
      </w:r>
      <w:r w:rsidR="002C28DD" w:rsidRPr="00314C2F">
        <w:rPr>
          <w:color w:val="000000"/>
          <w:sz w:val="22"/>
          <w:szCs w:val="22"/>
          <w:lang w:val="uk-UA"/>
        </w:rPr>
        <w:t>З метою виконання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п</w:t>
      </w:r>
      <w:r w:rsidR="002C28DD" w:rsidRPr="00314C2F">
        <w:rPr>
          <w:sz w:val="22"/>
          <w:szCs w:val="22"/>
          <w:lang w:val="uk-UA"/>
        </w:rPr>
        <w:t xml:space="preserve">ротягом всього строку дії Договору </w:t>
      </w:r>
      <w:r w:rsidR="002C28DD" w:rsidRPr="00314C2F">
        <w:rPr>
          <w:color w:val="000000"/>
          <w:sz w:val="22"/>
          <w:szCs w:val="22"/>
          <w:lang w:val="uk-UA"/>
        </w:rPr>
        <w:t xml:space="preserve">у випадку внесення будь-яких змін до установчих та/або реєстраційних документів Клієнта, внесення будь-яких змін до інших документів, що були надані Банку з метою укладання Договору, при зміні місцезнаходження Клієнта, </w:t>
      </w:r>
      <w:r w:rsidR="002C28DD" w:rsidRPr="00314C2F">
        <w:rPr>
          <w:sz w:val="22"/>
          <w:szCs w:val="22"/>
          <w:lang w:val="uk-UA"/>
        </w:rPr>
        <w:t xml:space="preserve">реквізитів банківських рахунків, </w:t>
      </w:r>
      <w:r w:rsidR="002C28DD" w:rsidRPr="00314C2F">
        <w:rPr>
          <w:color w:val="000000"/>
          <w:sz w:val="22"/>
          <w:szCs w:val="22"/>
          <w:lang w:val="uk-UA"/>
        </w:rPr>
        <w:t xml:space="preserve">в разі звільнення та/або призначення посадових осіб органів управління та контролю Клієнта, про зміну структури власності Клієнта та/або кінцевих </w:t>
      </w:r>
      <w:proofErr w:type="spellStart"/>
      <w:r w:rsidR="002C28DD" w:rsidRPr="00314C2F">
        <w:rPr>
          <w:color w:val="000000"/>
          <w:sz w:val="22"/>
          <w:szCs w:val="22"/>
          <w:lang w:val="uk-UA"/>
        </w:rPr>
        <w:t>бенефіціарних</w:t>
      </w:r>
      <w:proofErr w:type="spellEnd"/>
      <w:r w:rsidR="002C28DD" w:rsidRPr="00314C2F">
        <w:rPr>
          <w:color w:val="000000"/>
          <w:sz w:val="22"/>
          <w:szCs w:val="22"/>
          <w:lang w:val="uk-UA"/>
        </w:rPr>
        <w:t xml:space="preserve"> власників (контролерів), Клієнт повинен протягом трьох банківських днів з моменту настання таких змін надати Банку  інформацію про такі зміни та відповідні документи, що їх підтверджують, відповідно до вимог законодавства України з питань фінансового моніторингу та вимог Банка.</w:t>
      </w:r>
    </w:p>
    <w:p w14:paraId="0540D644" w14:textId="77777777" w:rsidR="002C28DD" w:rsidRPr="00314C2F" w:rsidRDefault="002C28DD" w:rsidP="002C28DD">
      <w:pPr>
        <w:autoSpaceDE w:val="0"/>
        <w:autoSpaceDN w:val="0"/>
        <w:adjustRightInd w:val="0"/>
        <w:jc w:val="both"/>
        <w:rPr>
          <w:color w:val="000000"/>
          <w:sz w:val="22"/>
          <w:szCs w:val="22"/>
          <w:lang w:val="uk-UA"/>
        </w:rPr>
      </w:pPr>
      <w:r w:rsidRPr="00314C2F">
        <w:rPr>
          <w:color w:val="000000"/>
          <w:sz w:val="22"/>
          <w:szCs w:val="22"/>
          <w:lang w:val="uk-UA"/>
        </w:rPr>
        <w:lastRenderedPageBreak/>
        <w:t xml:space="preserve">У разі зміни кінцевих </w:t>
      </w:r>
      <w:proofErr w:type="spellStart"/>
      <w:r w:rsidRPr="00314C2F">
        <w:rPr>
          <w:color w:val="000000"/>
          <w:sz w:val="22"/>
          <w:szCs w:val="22"/>
          <w:lang w:val="uk-UA"/>
        </w:rPr>
        <w:t>бенефіціарних</w:t>
      </w:r>
      <w:proofErr w:type="spellEnd"/>
      <w:r w:rsidRPr="00314C2F">
        <w:rPr>
          <w:color w:val="000000"/>
          <w:sz w:val="22"/>
          <w:szCs w:val="22"/>
          <w:lang w:val="uk-UA"/>
        </w:rPr>
        <w:t xml:space="preserve"> власників (контролерів), Клієнт зобов’язаний вносити інформацію про кінцевих </w:t>
      </w:r>
      <w:proofErr w:type="spellStart"/>
      <w:r w:rsidRPr="00314C2F">
        <w:rPr>
          <w:color w:val="000000"/>
          <w:sz w:val="22"/>
          <w:szCs w:val="22"/>
          <w:lang w:val="uk-UA"/>
        </w:rPr>
        <w:t>бенефіціарних</w:t>
      </w:r>
      <w:proofErr w:type="spellEnd"/>
      <w:r w:rsidRPr="00314C2F">
        <w:rPr>
          <w:color w:val="000000"/>
          <w:sz w:val="22"/>
          <w:szCs w:val="22"/>
          <w:lang w:val="uk-UA"/>
        </w:rPr>
        <w:t xml:space="preserve"> власників (контролерів) до Єдиного державного</w:t>
      </w:r>
      <w:r w:rsidRPr="00314C2F">
        <w:rPr>
          <w:color w:val="000000"/>
          <w:sz w:val="22"/>
          <w:lang w:val="uk-UA"/>
        </w:rPr>
        <w:t xml:space="preserve"> </w:t>
      </w:r>
      <w:r w:rsidRPr="00314C2F">
        <w:rPr>
          <w:color w:val="000000"/>
          <w:sz w:val="22"/>
          <w:szCs w:val="22"/>
          <w:lang w:val="uk-UA"/>
        </w:rPr>
        <w:t>реєстру юридичних осіб, фізичних осіб - підприємців та громадських формувань та надавати Банку підтвердження здійснення такого внесення.</w:t>
      </w:r>
    </w:p>
    <w:p w14:paraId="2368B104" w14:textId="77777777" w:rsidR="002C28DD" w:rsidRPr="00314C2F" w:rsidRDefault="002C28DD" w:rsidP="002C28DD">
      <w:pPr>
        <w:autoSpaceDE w:val="0"/>
        <w:autoSpaceDN w:val="0"/>
        <w:adjustRightInd w:val="0"/>
        <w:jc w:val="both"/>
        <w:rPr>
          <w:color w:val="000000"/>
          <w:sz w:val="22"/>
          <w:szCs w:val="22"/>
          <w:lang w:val="uk-UA"/>
        </w:rPr>
      </w:pPr>
      <w:r w:rsidRPr="00314C2F">
        <w:rPr>
          <w:color w:val="000000"/>
          <w:sz w:val="22"/>
          <w:szCs w:val="22"/>
          <w:lang w:val="uk-UA"/>
        </w:rPr>
        <w:t>За результатами перевірки наданих документів/інформації Банк має право вимагати виправлення помилок та/або зміни форми документу, надання додаткових документів, та/або скористатися іншими правами за Договором.</w:t>
      </w:r>
    </w:p>
    <w:p w14:paraId="025BB6C8" w14:textId="05D64EBE" w:rsidR="00217427" w:rsidRPr="00314C2F" w:rsidRDefault="000B2B81" w:rsidP="00217427">
      <w:pPr>
        <w:pStyle w:val="21"/>
        <w:rPr>
          <w:rFonts w:ascii="Times New Roman" w:hAnsi="Times New Roman"/>
          <w:b w:val="0"/>
          <w:i w:val="0"/>
          <w:sz w:val="22"/>
          <w:szCs w:val="22"/>
          <w:u w:val="none"/>
        </w:rPr>
      </w:pPr>
      <w:r w:rsidRPr="00314C2F">
        <w:rPr>
          <w:rFonts w:ascii="Times New Roman" w:hAnsi="Times New Roman"/>
          <w:b w:val="0"/>
          <w:i w:val="0"/>
          <w:sz w:val="22"/>
          <w:szCs w:val="22"/>
          <w:u w:val="none"/>
        </w:rPr>
        <w:t>7</w:t>
      </w:r>
      <w:r w:rsidR="00E70391" w:rsidRPr="00314C2F">
        <w:rPr>
          <w:rFonts w:ascii="Times New Roman" w:hAnsi="Times New Roman"/>
          <w:b w:val="0"/>
          <w:i w:val="0"/>
          <w:sz w:val="22"/>
          <w:szCs w:val="22"/>
          <w:u w:val="none"/>
        </w:rPr>
        <w:t>.2. </w:t>
      </w:r>
      <w:r w:rsidR="00217427" w:rsidRPr="00314C2F">
        <w:rPr>
          <w:rFonts w:ascii="Times New Roman" w:hAnsi="Times New Roman"/>
          <w:b w:val="0"/>
          <w:i w:val="0"/>
          <w:sz w:val="22"/>
          <w:szCs w:val="22"/>
          <w:u w:val="none"/>
        </w:rPr>
        <w:t xml:space="preserve">Клієнт зобов’язаний забезпечити подання до </w:t>
      </w:r>
      <w:r w:rsidR="00217427" w:rsidRPr="00174531">
        <w:rPr>
          <w:rFonts w:ascii="Times New Roman" w:hAnsi="Times New Roman"/>
          <w:b w:val="0"/>
          <w:i w:val="0"/>
          <w:sz w:val="22"/>
          <w:szCs w:val="22"/>
          <w:u w:val="none"/>
        </w:rPr>
        <w:t xml:space="preserve">Банку </w:t>
      </w:r>
      <w:r w:rsidR="003A1B5A" w:rsidRPr="00174531">
        <w:rPr>
          <w:rFonts w:ascii="Times New Roman" w:hAnsi="Times New Roman"/>
          <w:b w:val="0"/>
          <w:i w:val="0"/>
          <w:sz w:val="22"/>
          <w:szCs w:val="22"/>
          <w:u w:val="none"/>
        </w:rPr>
        <w:t>Відомост</w:t>
      </w:r>
      <w:r w:rsidR="008F1602" w:rsidRPr="00174531">
        <w:rPr>
          <w:rFonts w:ascii="Times New Roman" w:hAnsi="Times New Roman"/>
          <w:b w:val="0"/>
          <w:i w:val="0"/>
          <w:sz w:val="22"/>
          <w:szCs w:val="22"/>
          <w:u w:val="none"/>
        </w:rPr>
        <w:t>ей</w:t>
      </w:r>
      <w:r w:rsidR="00217427" w:rsidRPr="00174531">
        <w:rPr>
          <w:rFonts w:ascii="Times New Roman" w:hAnsi="Times New Roman"/>
          <w:b w:val="0"/>
          <w:i w:val="0"/>
          <w:sz w:val="22"/>
          <w:szCs w:val="22"/>
          <w:u w:val="none"/>
        </w:rPr>
        <w:t xml:space="preserve">, </w:t>
      </w:r>
      <w:r w:rsidR="008F1602" w:rsidRPr="00174531">
        <w:rPr>
          <w:rFonts w:ascii="Times New Roman" w:hAnsi="Times New Roman"/>
          <w:b w:val="0"/>
          <w:i w:val="0"/>
          <w:sz w:val="22"/>
          <w:szCs w:val="22"/>
          <w:u w:val="none"/>
        </w:rPr>
        <w:t>р</w:t>
      </w:r>
      <w:ins w:id="170" w:author="Dmytro UZUN" w:date="2020-12-08T12:35:00Z">
        <w:r w:rsidR="006B7950">
          <w:rPr>
            <w:rFonts w:ascii="Times New Roman" w:hAnsi="Times New Roman"/>
            <w:b w:val="0"/>
            <w:i w:val="0"/>
            <w:sz w:val="22"/>
            <w:szCs w:val="22"/>
            <w:u w:val="none"/>
          </w:rPr>
          <w:t>ішень</w:t>
        </w:r>
      </w:ins>
      <w:r w:rsidR="008F1602" w:rsidRPr="00174531">
        <w:rPr>
          <w:rFonts w:ascii="Times New Roman" w:hAnsi="Times New Roman"/>
          <w:b w:val="0"/>
          <w:i w:val="0"/>
          <w:sz w:val="22"/>
          <w:szCs w:val="22"/>
          <w:u w:val="none"/>
        </w:rPr>
        <w:t xml:space="preserve">, </w:t>
      </w:r>
      <w:r w:rsidR="00217427" w:rsidRPr="00174531">
        <w:rPr>
          <w:rFonts w:ascii="Times New Roman" w:hAnsi="Times New Roman"/>
          <w:b w:val="0"/>
          <w:i w:val="0"/>
          <w:sz w:val="22"/>
          <w:szCs w:val="22"/>
          <w:u w:val="none"/>
        </w:rPr>
        <w:t xml:space="preserve">довідок та інших документів лише особами, що зазначені в </w:t>
      </w:r>
      <w:r w:rsidR="00881B9D" w:rsidRPr="00174531">
        <w:rPr>
          <w:rFonts w:ascii="Times New Roman" w:hAnsi="Times New Roman"/>
          <w:b w:val="0"/>
          <w:i w:val="0"/>
          <w:sz w:val="22"/>
          <w:szCs w:val="22"/>
          <w:u w:val="none"/>
        </w:rPr>
        <w:t xml:space="preserve">Додатку № </w:t>
      </w:r>
      <w:r w:rsidR="00434E01">
        <w:rPr>
          <w:rFonts w:ascii="Times New Roman" w:hAnsi="Times New Roman"/>
          <w:b w:val="0"/>
          <w:i w:val="0"/>
          <w:sz w:val="22"/>
          <w:szCs w:val="22"/>
          <w:u w:val="none"/>
          <w:lang w:val="ru-RU"/>
        </w:rPr>
        <w:t>1</w:t>
      </w:r>
      <w:r w:rsidR="00881B9D" w:rsidRPr="00174531">
        <w:rPr>
          <w:rFonts w:ascii="Times New Roman" w:hAnsi="Times New Roman"/>
          <w:b w:val="0"/>
          <w:i w:val="0"/>
          <w:sz w:val="22"/>
          <w:szCs w:val="22"/>
          <w:u w:val="none"/>
        </w:rPr>
        <w:t xml:space="preserve"> до Договору.</w:t>
      </w:r>
      <w:r w:rsidR="00881B9D" w:rsidRPr="00314C2F">
        <w:rPr>
          <w:rFonts w:ascii="Times New Roman" w:hAnsi="Times New Roman"/>
          <w:b w:val="0"/>
          <w:i w:val="0"/>
          <w:sz w:val="22"/>
          <w:szCs w:val="22"/>
          <w:u w:val="none"/>
        </w:rPr>
        <w:t xml:space="preserve"> </w:t>
      </w:r>
    </w:p>
    <w:p w14:paraId="137FBF58" w14:textId="77777777" w:rsidR="00217427" w:rsidRPr="00314C2F" w:rsidRDefault="000B2B81" w:rsidP="00217427">
      <w:pPr>
        <w:jc w:val="both"/>
        <w:rPr>
          <w:sz w:val="22"/>
          <w:szCs w:val="22"/>
          <w:lang w:val="uk-UA"/>
        </w:rPr>
      </w:pPr>
      <w:r w:rsidRPr="00314C2F">
        <w:rPr>
          <w:sz w:val="22"/>
          <w:szCs w:val="22"/>
          <w:lang w:val="uk-UA"/>
        </w:rPr>
        <w:t>7</w:t>
      </w:r>
      <w:r w:rsidR="00217427" w:rsidRPr="00314C2F">
        <w:rPr>
          <w:sz w:val="22"/>
          <w:szCs w:val="22"/>
          <w:lang w:val="uk-UA"/>
        </w:rPr>
        <w:t>.3.</w:t>
      </w:r>
      <w:r w:rsidR="00E70391" w:rsidRPr="00314C2F">
        <w:rPr>
          <w:sz w:val="22"/>
          <w:szCs w:val="22"/>
          <w:lang w:val="uk-UA"/>
        </w:rPr>
        <w:t> </w:t>
      </w:r>
      <w:r w:rsidR="00217427" w:rsidRPr="00314C2F">
        <w:rPr>
          <w:sz w:val="22"/>
          <w:szCs w:val="22"/>
          <w:lang w:val="uk-UA"/>
        </w:rPr>
        <w:t xml:space="preserve">Протягом строку дії Договору Банк має право </w:t>
      </w:r>
      <w:r w:rsidR="00217427" w:rsidRPr="00314C2F">
        <w:rPr>
          <w:color w:val="000000"/>
          <w:sz w:val="22"/>
          <w:szCs w:val="22"/>
          <w:lang w:val="uk-UA"/>
        </w:rPr>
        <w:t xml:space="preserve">витребувати, а Клієнт (його представник) зобов’язаний надавати на вимогу Банку інформацію та документи стосовно ідентифікації особи Клієнта, змісту його діяльності та фінансового стану, Податкового статусу, суті, змісту та підстав здійснення </w:t>
      </w:r>
      <w:r w:rsidR="002C28DD" w:rsidRPr="00314C2F">
        <w:rPr>
          <w:color w:val="000000"/>
          <w:sz w:val="22"/>
          <w:szCs w:val="22"/>
          <w:lang w:val="uk-UA"/>
        </w:rPr>
        <w:t>переказу коштів на Рахунки Отримувачів</w:t>
      </w:r>
      <w:r w:rsidR="00217427" w:rsidRPr="00314C2F">
        <w:rPr>
          <w:color w:val="000000"/>
          <w:sz w:val="22"/>
          <w:szCs w:val="22"/>
          <w:lang w:val="uk-UA"/>
        </w:rPr>
        <w:t xml:space="preserve">, а також щодо ідентифікації Уповноважених осіб Клієнта, осіб, від імені або за дорученням чи в інтересах яких діє Клієнт при проведенні </w:t>
      </w:r>
      <w:r w:rsidR="002C28DD" w:rsidRPr="00314C2F">
        <w:rPr>
          <w:color w:val="000000"/>
          <w:sz w:val="22"/>
          <w:szCs w:val="22"/>
          <w:lang w:val="uk-UA"/>
        </w:rPr>
        <w:t>переказу коштів на Рахунки Отримувачів</w:t>
      </w:r>
      <w:r w:rsidR="00217427" w:rsidRPr="00314C2F">
        <w:rPr>
          <w:color w:val="000000"/>
          <w:sz w:val="22"/>
          <w:szCs w:val="22"/>
          <w:lang w:val="uk-UA"/>
        </w:rPr>
        <w:t>,</w:t>
      </w:r>
      <w:r w:rsidR="00217427" w:rsidRPr="00314C2F">
        <w:rPr>
          <w:sz w:val="22"/>
          <w:szCs w:val="22"/>
          <w:lang w:val="uk-UA"/>
        </w:rPr>
        <w:t xml:space="preserve"> та іншу інформацію чи документи відповідно до вимог законодавства України, умов  Договору та внутрішніх документів Банку з питань Фінансового моніторингу, у тому числі вимог FATCA. Клієнт (його представник) зобов’язаний один раз на 3 (три) роки або в інший строк згідно вимог Банку чи умов інших договорів, укладених між Банком та Клієнтом, особисто відвідати підрозділ Банку, в якому він обслуговується, з метою оновлення/надання зазначеної вище інформації.</w:t>
      </w:r>
    </w:p>
    <w:p w14:paraId="26DC5EA7" w14:textId="77777777" w:rsidR="00217427" w:rsidRPr="00314C2F" w:rsidRDefault="000B2B81" w:rsidP="00217427">
      <w:pPr>
        <w:jc w:val="both"/>
        <w:rPr>
          <w:sz w:val="22"/>
          <w:szCs w:val="22"/>
          <w:lang w:val="uk-UA"/>
        </w:rPr>
      </w:pPr>
      <w:r w:rsidRPr="00314C2F">
        <w:rPr>
          <w:sz w:val="22"/>
          <w:szCs w:val="22"/>
          <w:lang w:val="uk-UA"/>
        </w:rPr>
        <w:t>7</w:t>
      </w:r>
      <w:r w:rsidR="00E70391" w:rsidRPr="00314C2F">
        <w:rPr>
          <w:sz w:val="22"/>
          <w:szCs w:val="22"/>
          <w:lang w:val="uk-UA"/>
        </w:rPr>
        <w:t>.4. </w:t>
      </w:r>
      <w:r w:rsidR="00217427" w:rsidRPr="00314C2F">
        <w:rPr>
          <w:sz w:val="22"/>
          <w:szCs w:val="22"/>
          <w:lang w:val="uk-UA"/>
        </w:rPr>
        <w:t xml:space="preserve">При отриманні від Клієнта документів Банк здійснює їх перевірку на відповідність законодавству України та/або вимогам Банку. За результатами перевірки Банк має право вимагати виправлення помилок та/або зміни форми документу, надання додаткових документів, та/або скористатися іншими правами за  Договором. </w:t>
      </w:r>
    </w:p>
    <w:p w14:paraId="6F27E250" w14:textId="77777777" w:rsidR="00217427" w:rsidRPr="00314C2F" w:rsidRDefault="000B2B81" w:rsidP="00217427">
      <w:pPr>
        <w:jc w:val="both"/>
        <w:rPr>
          <w:color w:val="000000"/>
          <w:sz w:val="22"/>
          <w:szCs w:val="22"/>
          <w:lang w:val="uk-UA"/>
        </w:rPr>
      </w:pPr>
      <w:r w:rsidRPr="00314C2F">
        <w:rPr>
          <w:sz w:val="22"/>
          <w:szCs w:val="22"/>
          <w:lang w:val="uk-UA"/>
        </w:rPr>
        <w:t>7</w:t>
      </w:r>
      <w:r w:rsidR="00E70391" w:rsidRPr="00314C2F">
        <w:rPr>
          <w:sz w:val="22"/>
          <w:szCs w:val="22"/>
          <w:lang w:val="uk-UA"/>
        </w:rPr>
        <w:t>.5. </w:t>
      </w:r>
      <w:r w:rsidR="00217427" w:rsidRPr="00314C2F">
        <w:rPr>
          <w:sz w:val="22"/>
          <w:szCs w:val="22"/>
          <w:lang w:val="uk-UA"/>
        </w:rPr>
        <w:t xml:space="preserve">У випадку відсутності в Банку </w:t>
      </w:r>
      <w:r w:rsidR="00217427" w:rsidRPr="00314C2F">
        <w:rPr>
          <w:color w:val="000000"/>
          <w:sz w:val="22"/>
          <w:szCs w:val="22"/>
          <w:lang w:val="uk-UA"/>
        </w:rPr>
        <w:t xml:space="preserve">необхідної інформації та документів, передбачених </w:t>
      </w:r>
      <w:proofErr w:type="spellStart"/>
      <w:r w:rsidR="00217427" w:rsidRPr="00314C2F">
        <w:rPr>
          <w:color w:val="000000"/>
          <w:sz w:val="22"/>
          <w:szCs w:val="22"/>
          <w:lang w:val="uk-UA"/>
        </w:rPr>
        <w:t>пп</w:t>
      </w:r>
      <w:proofErr w:type="spellEnd"/>
      <w:r w:rsidR="00217427" w:rsidRPr="00314C2F">
        <w:rPr>
          <w:color w:val="000000"/>
          <w:sz w:val="22"/>
          <w:szCs w:val="22"/>
          <w:lang w:val="uk-UA"/>
        </w:rPr>
        <w:t xml:space="preserve">. </w:t>
      </w:r>
      <w:r w:rsidRPr="00314C2F">
        <w:rPr>
          <w:sz w:val="22"/>
          <w:szCs w:val="22"/>
          <w:lang w:val="uk-UA"/>
        </w:rPr>
        <w:t>7</w:t>
      </w:r>
      <w:r w:rsidR="00217427" w:rsidRPr="00314C2F">
        <w:rPr>
          <w:sz w:val="22"/>
          <w:szCs w:val="22"/>
          <w:lang w:val="uk-UA"/>
        </w:rPr>
        <w:t>.1-</w:t>
      </w:r>
      <w:r w:rsidRPr="00314C2F">
        <w:rPr>
          <w:sz w:val="22"/>
          <w:szCs w:val="22"/>
          <w:lang w:val="uk-UA"/>
        </w:rPr>
        <w:t>7</w:t>
      </w:r>
      <w:r w:rsidR="00217427" w:rsidRPr="00314C2F">
        <w:rPr>
          <w:sz w:val="22"/>
          <w:szCs w:val="22"/>
          <w:lang w:val="uk-UA"/>
        </w:rPr>
        <w:t>.4</w:t>
      </w:r>
      <w:r w:rsidR="00217427" w:rsidRPr="00314C2F">
        <w:rPr>
          <w:color w:val="000000"/>
          <w:sz w:val="22"/>
          <w:szCs w:val="22"/>
          <w:lang w:val="uk-UA"/>
        </w:rPr>
        <w:t xml:space="preserve">  Договору, до їх надання Клієнтом Банк має право на власний розсуд або зупинити (тимчасово) </w:t>
      </w:r>
      <w:r w:rsidR="000D7F2D" w:rsidRPr="00314C2F">
        <w:rPr>
          <w:color w:val="000000"/>
          <w:sz w:val="22"/>
          <w:szCs w:val="22"/>
          <w:lang w:val="uk-UA"/>
        </w:rPr>
        <w:t>надання послуг Клієнту за Договором</w:t>
      </w:r>
      <w:r w:rsidR="00217427" w:rsidRPr="00314C2F">
        <w:rPr>
          <w:color w:val="000000"/>
          <w:sz w:val="22"/>
          <w:szCs w:val="22"/>
          <w:lang w:val="uk-UA"/>
        </w:rPr>
        <w:t xml:space="preserve">, або відмовитись від </w:t>
      </w:r>
      <w:r w:rsidR="000D7F2D" w:rsidRPr="00314C2F">
        <w:rPr>
          <w:color w:val="000000"/>
          <w:sz w:val="22"/>
          <w:szCs w:val="22"/>
          <w:lang w:val="uk-UA"/>
        </w:rPr>
        <w:t xml:space="preserve">їх надання. </w:t>
      </w:r>
    </w:p>
    <w:p w14:paraId="6822195C" w14:textId="77777777" w:rsidR="00217427" w:rsidRPr="00314C2F" w:rsidRDefault="00217427" w:rsidP="00217427">
      <w:pPr>
        <w:jc w:val="both"/>
        <w:rPr>
          <w:sz w:val="22"/>
          <w:szCs w:val="22"/>
          <w:highlight w:val="magenta"/>
          <w:lang w:val="uk-UA"/>
        </w:rPr>
      </w:pPr>
      <w:r w:rsidRPr="00314C2F">
        <w:rPr>
          <w:color w:val="000000"/>
          <w:sz w:val="22"/>
          <w:szCs w:val="22"/>
          <w:lang w:val="uk-UA"/>
        </w:rPr>
        <w:t>У разі ненадання Клієнтом на письмову вимогу Банку необхідної інформації та</w:t>
      </w:r>
      <w:r w:rsidRPr="00314C2F">
        <w:rPr>
          <w:sz w:val="22"/>
          <w:szCs w:val="22"/>
          <w:lang w:val="uk-UA"/>
        </w:rPr>
        <w:t xml:space="preserve"> документів </w:t>
      </w:r>
      <w:r w:rsidRPr="00314C2F">
        <w:rPr>
          <w:color w:val="000000"/>
          <w:sz w:val="22"/>
          <w:szCs w:val="22"/>
          <w:lang w:val="uk-UA"/>
        </w:rPr>
        <w:t xml:space="preserve">протягом </w:t>
      </w:r>
      <w:r w:rsidR="000D7F2D" w:rsidRPr="00314C2F">
        <w:rPr>
          <w:color w:val="000000"/>
          <w:sz w:val="22"/>
          <w:szCs w:val="22"/>
          <w:lang w:val="uk-UA"/>
        </w:rPr>
        <w:t xml:space="preserve">десяти </w:t>
      </w:r>
      <w:r w:rsidRPr="00314C2F">
        <w:rPr>
          <w:color w:val="000000"/>
          <w:sz w:val="22"/>
          <w:szCs w:val="22"/>
          <w:lang w:val="uk-UA"/>
        </w:rPr>
        <w:t xml:space="preserve"> днів з моменту направлення вимоги (або в інший зазначений у </w:t>
      </w:r>
      <w:proofErr w:type="spellStart"/>
      <w:r w:rsidRPr="00314C2F">
        <w:rPr>
          <w:color w:val="000000"/>
          <w:sz w:val="22"/>
          <w:szCs w:val="22"/>
          <w:lang w:val="uk-UA"/>
        </w:rPr>
        <w:t>вимозі</w:t>
      </w:r>
      <w:proofErr w:type="spellEnd"/>
      <w:r w:rsidRPr="00314C2F">
        <w:rPr>
          <w:color w:val="000000"/>
          <w:sz w:val="22"/>
          <w:szCs w:val="22"/>
          <w:lang w:val="uk-UA"/>
        </w:rPr>
        <w:t xml:space="preserve"> строк), Банк має право відмовити Клієнту в </w:t>
      </w:r>
      <w:r w:rsidR="000D7F2D" w:rsidRPr="00314C2F">
        <w:rPr>
          <w:color w:val="000000"/>
          <w:sz w:val="22"/>
          <w:szCs w:val="22"/>
          <w:lang w:val="uk-UA"/>
        </w:rPr>
        <w:t xml:space="preserve">наданні послуг </w:t>
      </w:r>
      <w:r w:rsidRPr="00314C2F">
        <w:rPr>
          <w:color w:val="000000"/>
          <w:sz w:val="22"/>
          <w:szCs w:val="22"/>
          <w:lang w:val="uk-UA"/>
        </w:rPr>
        <w:t>(зокрема, припинити прий</w:t>
      </w:r>
      <w:r w:rsidR="000D7F2D" w:rsidRPr="00314C2F">
        <w:rPr>
          <w:color w:val="000000"/>
          <w:sz w:val="22"/>
          <w:szCs w:val="22"/>
          <w:lang w:val="uk-UA"/>
        </w:rPr>
        <w:t>мання</w:t>
      </w:r>
      <w:r w:rsidRPr="00314C2F">
        <w:rPr>
          <w:color w:val="000000"/>
          <w:sz w:val="22"/>
          <w:szCs w:val="22"/>
          <w:lang w:val="uk-UA"/>
        </w:rPr>
        <w:t xml:space="preserve"> </w:t>
      </w:r>
      <w:r w:rsidR="000D7F2D" w:rsidRPr="00314C2F">
        <w:rPr>
          <w:color w:val="000000"/>
          <w:sz w:val="22"/>
          <w:szCs w:val="22"/>
          <w:lang w:val="uk-UA"/>
        </w:rPr>
        <w:t xml:space="preserve">Відомостей та/або зарахування коштів на Рахунки Отримувачів). </w:t>
      </w:r>
      <w:r w:rsidRPr="00314C2F">
        <w:rPr>
          <w:color w:val="000000"/>
          <w:sz w:val="22"/>
          <w:szCs w:val="22"/>
          <w:lang w:val="uk-UA"/>
        </w:rPr>
        <w:t xml:space="preserve"> </w:t>
      </w:r>
    </w:p>
    <w:p w14:paraId="7F33D9D3" w14:textId="5CBAB493" w:rsidR="00217427" w:rsidRPr="00314C2F" w:rsidRDefault="000B2B81" w:rsidP="00217427">
      <w:pPr>
        <w:jc w:val="both"/>
        <w:rPr>
          <w:sz w:val="22"/>
          <w:szCs w:val="22"/>
          <w:lang w:val="uk-UA"/>
        </w:rPr>
      </w:pPr>
      <w:r w:rsidRPr="00314C2F">
        <w:rPr>
          <w:sz w:val="22"/>
          <w:szCs w:val="22"/>
          <w:lang w:val="uk-UA"/>
        </w:rPr>
        <w:t>7</w:t>
      </w:r>
      <w:r w:rsidR="00E70391" w:rsidRPr="00314C2F">
        <w:rPr>
          <w:sz w:val="22"/>
          <w:szCs w:val="22"/>
          <w:lang w:val="uk-UA"/>
        </w:rPr>
        <w:t>.6. </w:t>
      </w:r>
      <w:r w:rsidR="00217427" w:rsidRPr="00314C2F">
        <w:rPr>
          <w:sz w:val="22"/>
          <w:szCs w:val="22"/>
          <w:lang w:val="uk-UA"/>
        </w:rPr>
        <w:t xml:space="preserve">Якщо Клієнт здійснює </w:t>
      </w:r>
      <w:r w:rsidR="000D7F2D" w:rsidRPr="00314C2F">
        <w:rPr>
          <w:sz w:val="22"/>
          <w:szCs w:val="22"/>
          <w:lang w:val="uk-UA"/>
        </w:rPr>
        <w:t>о</w:t>
      </w:r>
      <w:r w:rsidR="00217427" w:rsidRPr="00314C2F">
        <w:rPr>
          <w:sz w:val="22"/>
          <w:szCs w:val="22"/>
          <w:lang w:val="uk-UA"/>
        </w:rPr>
        <w:t>перацію</w:t>
      </w:r>
      <w:r w:rsidR="000D7F2D" w:rsidRPr="00314C2F">
        <w:rPr>
          <w:sz w:val="22"/>
          <w:szCs w:val="22"/>
          <w:lang w:val="uk-UA"/>
        </w:rPr>
        <w:t xml:space="preserve">(операції) </w:t>
      </w:r>
      <w:r w:rsidR="000D7F2D" w:rsidRPr="00314C2F">
        <w:rPr>
          <w:color w:val="000000"/>
          <w:sz w:val="22"/>
          <w:szCs w:val="22"/>
          <w:lang w:val="uk-UA"/>
        </w:rPr>
        <w:t>переказу коштів на Рахунки Отримувачів</w:t>
      </w:r>
      <w:r w:rsidR="00217427" w:rsidRPr="00314C2F">
        <w:rPr>
          <w:sz w:val="22"/>
          <w:szCs w:val="22"/>
          <w:lang w:val="uk-UA"/>
        </w:rPr>
        <w:t>, що містить</w:t>
      </w:r>
      <w:r w:rsidR="000D7F2D" w:rsidRPr="00314C2F">
        <w:rPr>
          <w:sz w:val="22"/>
          <w:szCs w:val="22"/>
          <w:lang w:val="uk-UA"/>
        </w:rPr>
        <w:t>(містять)</w:t>
      </w:r>
      <w:r w:rsidR="00217427" w:rsidRPr="00314C2F">
        <w:rPr>
          <w:sz w:val="22"/>
          <w:szCs w:val="22"/>
          <w:lang w:val="uk-UA"/>
        </w:rPr>
        <w:t xml:space="preserve"> ознаки Забороненої операції </w:t>
      </w:r>
      <w:r w:rsidR="00D001D1" w:rsidRPr="007310DB">
        <w:rPr>
          <w:sz w:val="22"/>
          <w:szCs w:val="22"/>
          <w:lang w:val="uk-UA"/>
        </w:rPr>
        <w:t>та/або</w:t>
      </w:r>
      <w:r w:rsidR="00D001D1" w:rsidRPr="007310DB">
        <w:rPr>
          <w:color w:val="1F497D"/>
          <w:sz w:val="22"/>
          <w:szCs w:val="22"/>
          <w:lang w:val="uk-UA"/>
        </w:rPr>
        <w:t xml:space="preserve"> якщо фінансова операція містить ознаки такої, що підлягає Фінансовому моніторингу, та/або </w:t>
      </w:r>
      <w:r w:rsidR="00D001D1" w:rsidRPr="007310DB">
        <w:rPr>
          <w:bCs/>
          <w:color w:val="000000"/>
          <w:sz w:val="22"/>
          <w:szCs w:val="22"/>
          <w:lang w:val="uk-UA" w:eastAsia="uk-UA"/>
        </w:rPr>
        <w:t xml:space="preserve">у разі </w:t>
      </w:r>
      <w:r w:rsidR="00D001D1" w:rsidRPr="007310DB">
        <w:rPr>
          <w:iCs/>
          <w:sz w:val="22"/>
          <w:szCs w:val="22"/>
          <w:lang w:val="uk-UA"/>
        </w:rPr>
        <w:t xml:space="preserve"> </w:t>
      </w:r>
      <w:r w:rsidR="00D001D1" w:rsidRPr="007310DB">
        <w:rPr>
          <w:bCs/>
          <w:color w:val="000000"/>
          <w:sz w:val="22"/>
          <w:szCs w:val="22"/>
          <w:lang w:val="uk-UA" w:eastAsia="uk-UA"/>
        </w:rPr>
        <w:t>порушення Клієнтом вимог у сфері запобігання та протидії легалізації (відмиванню) доходів, одержаних злочинним шляхом, фінансуванню тероризму та розповсюдження зброї масового знищення, передбачених законодавством України та/або внутрішніми документами Банку</w:t>
      </w:r>
      <w:r w:rsidR="00217427" w:rsidRPr="00314C2F">
        <w:rPr>
          <w:color w:val="000000"/>
          <w:sz w:val="22"/>
          <w:szCs w:val="22"/>
          <w:lang w:val="uk-UA"/>
        </w:rPr>
        <w:t xml:space="preserve">, </w:t>
      </w:r>
      <w:r w:rsidR="00217427" w:rsidRPr="00314C2F">
        <w:rPr>
          <w:sz w:val="22"/>
          <w:szCs w:val="22"/>
          <w:lang w:val="uk-UA"/>
        </w:rPr>
        <w:t xml:space="preserve">Банк на власний розсуд має право: </w:t>
      </w:r>
    </w:p>
    <w:p w14:paraId="03387A14" w14:textId="77777777" w:rsidR="00217427" w:rsidRPr="00314C2F" w:rsidRDefault="00E70391" w:rsidP="00E70391">
      <w:pPr>
        <w:jc w:val="both"/>
        <w:rPr>
          <w:color w:val="000000"/>
          <w:sz w:val="22"/>
          <w:szCs w:val="22"/>
          <w:lang w:val="uk-UA"/>
        </w:rPr>
      </w:pPr>
      <w:r w:rsidRPr="00314C2F">
        <w:rPr>
          <w:sz w:val="22"/>
          <w:szCs w:val="22"/>
          <w:lang w:val="uk-UA"/>
        </w:rPr>
        <w:t xml:space="preserve">- </w:t>
      </w:r>
      <w:r w:rsidR="00217427" w:rsidRPr="00314C2F">
        <w:rPr>
          <w:sz w:val="22"/>
          <w:szCs w:val="22"/>
          <w:lang w:val="uk-UA"/>
        </w:rPr>
        <w:t xml:space="preserve">відмовитися від </w:t>
      </w:r>
      <w:r w:rsidR="000D7F2D" w:rsidRPr="00314C2F">
        <w:rPr>
          <w:sz w:val="22"/>
          <w:szCs w:val="22"/>
          <w:lang w:val="uk-UA"/>
        </w:rPr>
        <w:t>зарахування коштів на Рахунки Отримувачів</w:t>
      </w:r>
      <w:r w:rsidR="00217427" w:rsidRPr="00314C2F">
        <w:rPr>
          <w:sz w:val="22"/>
          <w:szCs w:val="22"/>
          <w:lang w:val="uk-UA"/>
        </w:rPr>
        <w:t>, у тому числі</w:t>
      </w:r>
      <w:r w:rsidR="00217427" w:rsidRPr="00314C2F">
        <w:rPr>
          <w:color w:val="000000"/>
          <w:sz w:val="22"/>
          <w:szCs w:val="22"/>
          <w:lang w:val="uk-UA"/>
        </w:rPr>
        <w:t xml:space="preserve"> повернути Клієнту кошти на </w:t>
      </w:r>
      <w:r w:rsidR="000D7F2D" w:rsidRPr="00314C2F">
        <w:rPr>
          <w:color w:val="000000"/>
          <w:sz w:val="22"/>
          <w:szCs w:val="22"/>
          <w:lang w:val="uk-UA"/>
        </w:rPr>
        <w:t>р</w:t>
      </w:r>
      <w:r w:rsidR="00217427" w:rsidRPr="00314C2F">
        <w:rPr>
          <w:color w:val="000000"/>
          <w:sz w:val="22"/>
          <w:szCs w:val="22"/>
          <w:lang w:val="uk-UA"/>
        </w:rPr>
        <w:t xml:space="preserve">ахунок Клієнта, </w:t>
      </w:r>
      <w:r w:rsidR="000D7F2D" w:rsidRPr="00314C2F">
        <w:rPr>
          <w:color w:val="000000"/>
          <w:sz w:val="22"/>
          <w:szCs w:val="22"/>
          <w:lang w:val="uk-UA"/>
        </w:rPr>
        <w:t>з якого вони надійшли</w:t>
      </w:r>
      <w:r w:rsidR="00217427" w:rsidRPr="00314C2F">
        <w:rPr>
          <w:color w:val="000000"/>
          <w:sz w:val="22"/>
          <w:szCs w:val="22"/>
          <w:lang w:val="uk-UA"/>
        </w:rPr>
        <w:t>); або</w:t>
      </w:r>
    </w:p>
    <w:p w14:paraId="28AFFFA6" w14:textId="77777777" w:rsidR="00217427" w:rsidRPr="00314C2F" w:rsidRDefault="00E70391" w:rsidP="00E70391">
      <w:pPr>
        <w:jc w:val="both"/>
        <w:rPr>
          <w:color w:val="000000"/>
          <w:sz w:val="22"/>
          <w:szCs w:val="22"/>
          <w:lang w:val="uk-UA"/>
        </w:rPr>
      </w:pPr>
      <w:r w:rsidRPr="00314C2F">
        <w:rPr>
          <w:color w:val="000000"/>
          <w:sz w:val="22"/>
          <w:szCs w:val="22"/>
          <w:lang w:val="uk-UA"/>
        </w:rPr>
        <w:t xml:space="preserve">- </w:t>
      </w:r>
      <w:r w:rsidR="00217427" w:rsidRPr="00314C2F">
        <w:rPr>
          <w:color w:val="000000"/>
          <w:sz w:val="22"/>
          <w:szCs w:val="22"/>
          <w:lang w:val="uk-UA"/>
        </w:rPr>
        <w:t xml:space="preserve">зупинити проведення такої </w:t>
      </w:r>
      <w:r w:rsidR="000D7F2D" w:rsidRPr="00314C2F">
        <w:rPr>
          <w:color w:val="000000"/>
          <w:sz w:val="22"/>
          <w:szCs w:val="22"/>
          <w:lang w:val="uk-UA"/>
        </w:rPr>
        <w:t>о</w:t>
      </w:r>
      <w:r w:rsidR="00217427" w:rsidRPr="00314C2F">
        <w:rPr>
          <w:color w:val="000000"/>
          <w:sz w:val="22"/>
          <w:szCs w:val="22"/>
          <w:lang w:val="uk-UA"/>
        </w:rPr>
        <w:t>перації на строк, визначений  законодавством України.</w:t>
      </w:r>
    </w:p>
    <w:p w14:paraId="02EF477F" w14:textId="77777777" w:rsidR="00217427" w:rsidRPr="00314C2F" w:rsidRDefault="00217427" w:rsidP="00217427">
      <w:pPr>
        <w:jc w:val="both"/>
        <w:rPr>
          <w:color w:val="000000"/>
          <w:sz w:val="22"/>
          <w:szCs w:val="22"/>
          <w:lang w:val="uk-UA"/>
        </w:rPr>
      </w:pPr>
      <w:r w:rsidRPr="00314C2F">
        <w:rPr>
          <w:color w:val="000000"/>
          <w:sz w:val="22"/>
          <w:szCs w:val="22"/>
          <w:lang w:val="uk-UA"/>
        </w:rPr>
        <w:t>Банк не несе обов’язку повідомляти Клієнта про рішення, прийняті відповідно до цього пункту Договору, а також про підстави (причини) їх прийняття.</w:t>
      </w:r>
    </w:p>
    <w:p w14:paraId="3096827E" w14:textId="77777777" w:rsidR="006B05A2" w:rsidRPr="00314C2F" w:rsidRDefault="006B05A2" w:rsidP="006B05A2">
      <w:pPr>
        <w:jc w:val="center"/>
        <w:rPr>
          <w:b/>
          <w:bCs/>
          <w:sz w:val="22"/>
          <w:szCs w:val="22"/>
          <w:lang w:val="uk-UA"/>
        </w:rPr>
      </w:pPr>
    </w:p>
    <w:p w14:paraId="1918EDD3" w14:textId="77777777" w:rsidR="001A7D27" w:rsidRPr="00314C2F" w:rsidRDefault="000B2B81" w:rsidP="000B2B81">
      <w:pPr>
        <w:ind w:left="720"/>
        <w:jc w:val="center"/>
        <w:rPr>
          <w:b/>
          <w:bCs/>
          <w:iCs/>
          <w:sz w:val="22"/>
          <w:szCs w:val="22"/>
          <w:lang w:val="uk-UA"/>
        </w:rPr>
      </w:pPr>
      <w:r w:rsidRPr="00314C2F">
        <w:rPr>
          <w:b/>
          <w:bCs/>
          <w:iCs/>
          <w:sz w:val="22"/>
          <w:szCs w:val="22"/>
          <w:lang w:val="uk-UA"/>
        </w:rPr>
        <w:t>8.</w:t>
      </w:r>
      <w:r w:rsidR="00E70391" w:rsidRPr="00314C2F">
        <w:rPr>
          <w:b/>
          <w:bCs/>
          <w:iCs/>
          <w:sz w:val="22"/>
          <w:szCs w:val="22"/>
          <w:lang w:val="uk-UA"/>
        </w:rPr>
        <w:t> </w:t>
      </w:r>
      <w:r w:rsidR="002C658D" w:rsidRPr="00314C2F">
        <w:rPr>
          <w:b/>
          <w:bCs/>
          <w:iCs/>
          <w:sz w:val="22"/>
          <w:szCs w:val="22"/>
          <w:lang w:val="uk-UA"/>
        </w:rPr>
        <w:t>Банківська таємниця</w:t>
      </w:r>
      <w:r w:rsidR="00897B7E" w:rsidRPr="00314C2F">
        <w:rPr>
          <w:b/>
          <w:bCs/>
          <w:iCs/>
          <w:sz w:val="22"/>
          <w:szCs w:val="22"/>
          <w:lang w:val="uk-UA"/>
        </w:rPr>
        <w:t xml:space="preserve"> та персональні дані</w:t>
      </w:r>
    </w:p>
    <w:p w14:paraId="6C687E28" w14:textId="77777777" w:rsidR="00897B7E" w:rsidRPr="00314C2F" w:rsidRDefault="00897B7E" w:rsidP="00897B7E">
      <w:pPr>
        <w:jc w:val="center"/>
        <w:rPr>
          <w:b/>
          <w:bCs/>
          <w:iCs/>
          <w:sz w:val="22"/>
          <w:szCs w:val="22"/>
          <w:highlight w:val="yellow"/>
          <w:lang w:val="uk-UA"/>
        </w:rPr>
      </w:pPr>
    </w:p>
    <w:p w14:paraId="7FBCC1CF" w14:textId="77777777" w:rsidR="00897B7E" w:rsidRPr="00314C2F" w:rsidRDefault="000B2B81" w:rsidP="00324844">
      <w:pPr>
        <w:jc w:val="both"/>
        <w:rPr>
          <w:sz w:val="22"/>
          <w:szCs w:val="22"/>
          <w:lang w:val="uk-UA"/>
        </w:rPr>
      </w:pPr>
      <w:r w:rsidRPr="00314C2F">
        <w:rPr>
          <w:sz w:val="22"/>
          <w:szCs w:val="22"/>
          <w:lang w:val="uk-UA"/>
        </w:rPr>
        <w:t>8</w:t>
      </w:r>
      <w:r w:rsidR="00E70391" w:rsidRPr="00314C2F">
        <w:rPr>
          <w:sz w:val="22"/>
          <w:szCs w:val="22"/>
          <w:lang w:val="uk-UA"/>
        </w:rPr>
        <w:t>.1. </w:t>
      </w:r>
      <w:r w:rsidR="00897B7E" w:rsidRPr="00314C2F">
        <w:rPr>
          <w:sz w:val="22"/>
          <w:szCs w:val="22"/>
          <w:lang w:val="uk-UA"/>
        </w:rPr>
        <w:t>Інформація, отримана однією із Сторін щодо іншої Сторони в ході переддоговірних відносин по укладенню Договору та в ході його виконання (включаючи інформацію про умови укладених договорів та виконання зобов’язань за ними), становить собою банківську та/або комерційну таємницю, іншу інформацію з обмеженим доступом, крім інформації, що може бути отримана будь-якою особою з загальнодоступних джерел. Сторони, не обмежуючись строком, зобов’язані забезпечити неухильне дотримання встановленого законодавством України та Договором режиму банківської таємниці та іншої інформації з обмеженим доступом (включаючи взаємні зобов’язання щодо збереження та не розкриття відповідної інформації третім особам), крім випадків, передбачених цією статтею. За розголошення інформації з обмеженим доступом, у тому числі банківської таємниці, кожна з Сторін несе відповідальність відповідно до законодавства України.</w:t>
      </w:r>
    </w:p>
    <w:p w14:paraId="07641704" w14:textId="77777777" w:rsidR="00897B7E" w:rsidRPr="00314C2F" w:rsidRDefault="000B2B81" w:rsidP="00324844">
      <w:pPr>
        <w:jc w:val="both"/>
        <w:rPr>
          <w:sz w:val="22"/>
          <w:szCs w:val="22"/>
          <w:lang w:val="uk-UA"/>
        </w:rPr>
      </w:pPr>
      <w:r w:rsidRPr="00314C2F">
        <w:rPr>
          <w:sz w:val="22"/>
          <w:szCs w:val="22"/>
          <w:lang w:val="uk-UA"/>
        </w:rPr>
        <w:t>8</w:t>
      </w:r>
      <w:r w:rsidR="00E70391" w:rsidRPr="00314C2F">
        <w:rPr>
          <w:sz w:val="22"/>
          <w:szCs w:val="22"/>
          <w:lang w:val="uk-UA"/>
        </w:rPr>
        <w:t>.2. </w:t>
      </w:r>
      <w:r w:rsidR="00897B7E" w:rsidRPr="00314C2F">
        <w:rPr>
          <w:sz w:val="22"/>
          <w:szCs w:val="22"/>
          <w:lang w:val="uk-UA"/>
        </w:rPr>
        <w:t xml:space="preserve">Клієнт надає Банку безвідкличну та безумовну згоду, а Банк відповідно до цього Договору набуває право розкрити (передати) </w:t>
      </w:r>
      <w:r w:rsidR="00484C3D" w:rsidRPr="00314C2F">
        <w:rPr>
          <w:sz w:val="22"/>
          <w:szCs w:val="22"/>
          <w:lang w:val="uk-UA"/>
        </w:rPr>
        <w:t xml:space="preserve">персональні дані </w:t>
      </w:r>
      <w:r w:rsidR="00897B7E" w:rsidRPr="00314C2F">
        <w:rPr>
          <w:sz w:val="22"/>
          <w:szCs w:val="22"/>
          <w:lang w:val="uk-UA"/>
        </w:rPr>
        <w:t>інформацію, яка становить банківську/комерційну таємницю або іншу інформацію з обмеженим доступом:</w:t>
      </w:r>
    </w:p>
    <w:p w14:paraId="25D3AED3" w14:textId="77777777" w:rsidR="00897B7E" w:rsidRPr="00314C2F" w:rsidRDefault="000B2B81" w:rsidP="00324844">
      <w:pPr>
        <w:jc w:val="both"/>
        <w:rPr>
          <w:sz w:val="22"/>
          <w:szCs w:val="22"/>
          <w:lang w:val="uk-UA"/>
        </w:rPr>
      </w:pPr>
      <w:r w:rsidRPr="00314C2F">
        <w:rPr>
          <w:sz w:val="22"/>
          <w:szCs w:val="22"/>
          <w:lang w:val="uk-UA"/>
        </w:rPr>
        <w:t>8</w:t>
      </w:r>
      <w:r w:rsidR="00E70391" w:rsidRPr="00314C2F">
        <w:rPr>
          <w:sz w:val="22"/>
          <w:szCs w:val="22"/>
          <w:lang w:val="uk-UA"/>
        </w:rPr>
        <w:t>.2.1. </w:t>
      </w:r>
      <w:r w:rsidR="00897B7E" w:rsidRPr="00314C2F">
        <w:rPr>
          <w:sz w:val="22"/>
          <w:szCs w:val="22"/>
          <w:lang w:val="uk-UA"/>
        </w:rPr>
        <w:t>Антимонопольному комітету України, органам, які відповідно до законодавства України здійснюють перевірку діяльності Банку;</w:t>
      </w:r>
    </w:p>
    <w:p w14:paraId="44E69B3C" w14:textId="77777777" w:rsidR="00897B7E" w:rsidRPr="00314C2F" w:rsidRDefault="000B2B81" w:rsidP="00324844">
      <w:pPr>
        <w:jc w:val="both"/>
        <w:rPr>
          <w:sz w:val="22"/>
          <w:szCs w:val="22"/>
          <w:lang w:val="uk-UA"/>
        </w:rPr>
      </w:pPr>
      <w:r w:rsidRPr="00314C2F">
        <w:rPr>
          <w:sz w:val="22"/>
          <w:szCs w:val="22"/>
          <w:lang w:val="uk-UA"/>
        </w:rPr>
        <w:lastRenderedPageBreak/>
        <w:t>8</w:t>
      </w:r>
      <w:r w:rsidR="00E70391" w:rsidRPr="00314C2F">
        <w:rPr>
          <w:sz w:val="22"/>
          <w:szCs w:val="22"/>
          <w:lang w:val="uk-UA"/>
        </w:rPr>
        <w:t>.2.2. </w:t>
      </w:r>
      <w:r w:rsidR="00897B7E" w:rsidRPr="00314C2F">
        <w:rPr>
          <w:sz w:val="22"/>
          <w:szCs w:val="22"/>
          <w:lang w:val="uk-UA"/>
        </w:rPr>
        <w:t>фізичним та юридичним особам (організаціям) для забезпечення виконання ними своїх функцій або надання послуг Банку відповідно до укладених договорів під їх зустрічні зобов’язання про нерозголошення інформації;</w:t>
      </w:r>
    </w:p>
    <w:p w14:paraId="5DDE2AAE" w14:textId="77777777" w:rsidR="00897B7E" w:rsidRPr="00314C2F" w:rsidRDefault="000B2B81" w:rsidP="00324844">
      <w:pPr>
        <w:jc w:val="both"/>
        <w:rPr>
          <w:sz w:val="22"/>
          <w:szCs w:val="22"/>
          <w:lang w:val="uk-UA"/>
        </w:rPr>
      </w:pPr>
      <w:r w:rsidRPr="00314C2F">
        <w:rPr>
          <w:sz w:val="22"/>
          <w:szCs w:val="22"/>
          <w:lang w:val="uk-UA"/>
        </w:rPr>
        <w:t>8</w:t>
      </w:r>
      <w:r w:rsidR="00E70391" w:rsidRPr="00314C2F">
        <w:rPr>
          <w:sz w:val="22"/>
          <w:szCs w:val="22"/>
          <w:lang w:val="uk-UA"/>
        </w:rPr>
        <w:t>.2.3. </w:t>
      </w:r>
      <w:r w:rsidR="00897B7E" w:rsidRPr="00314C2F">
        <w:rPr>
          <w:sz w:val="22"/>
          <w:szCs w:val="22"/>
          <w:lang w:val="uk-UA"/>
        </w:rPr>
        <w:t xml:space="preserve">Європейському банку реконструкції та розвитку, </w:t>
      </w:r>
      <w:proofErr w:type="spellStart"/>
      <w:r w:rsidR="00897B7E" w:rsidRPr="00314C2F">
        <w:rPr>
          <w:sz w:val="22"/>
          <w:szCs w:val="22"/>
          <w:lang w:val="uk-UA"/>
        </w:rPr>
        <w:t>Raiffeisen</w:t>
      </w:r>
      <w:proofErr w:type="spellEnd"/>
      <w:r w:rsidR="00897B7E" w:rsidRPr="00314C2F">
        <w:rPr>
          <w:sz w:val="22"/>
          <w:szCs w:val="22"/>
          <w:lang w:val="uk-UA"/>
        </w:rPr>
        <w:t xml:space="preserve"> </w:t>
      </w:r>
      <w:proofErr w:type="spellStart"/>
      <w:r w:rsidR="00897B7E" w:rsidRPr="00314C2F">
        <w:rPr>
          <w:sz w:val="22"/>
          <w:szCs w:val="22"/>
          <w:lang w:val="uk-UA"/>
        </w:rPr>
        <w:t>Bank</w:t>
      </w:r>
      <w:proofErr w:type="spellEnd"/>
      <w:r w:rsidR="00897B7E" w:rsidRPr="00314C2F">
        <w:rPr>
          <w:sz w:val="22"/>
          <w:szCs w:val="22"/>
          <w:lang w:val="uk-UA"/>
        </w:rPr>
        <w:t xml:space="preserve"> </w:t>
      </w:r>
      <w:proofErr w:type="spellStart"/>
      <w:r w:rsidR="00897B7E" w:rsidRPr="00314C2F">
        <w:rPr>
          <w:sz w:val="22"/>
          <w:szCs w:val="22"/>
          <w:lang w:val="uk-UA"/>
        </w:rPr>
        <w:t>International</w:t>
      </w:r>
      <w:proofErr w:type="spellEnd"/>
      <w:r w:rsidR="00897B7E" w:rsidRPr="00314C2F">
        <w:rPr>
          <w:sz w:val="22"/>
          <w:szCs w:val="22"/>
          <w:lang w:val="uk-UA"/>
        </w:rPr>
        <w:t xml:space="preserve"> AG (Відень, Австрія) та будь-яким особам, що за характером корпоративних </w:t>
      </w:r>
      <w:proofErr w:type="spellStart"/>
      <w:r w:rsidR="00897B7E" w:rsidRPr="00314C2F">
        <w:rPr>
          <w:sz w:val="22"/>
          <w:szCs w:val="22"/>
          <w:lang w:val="uk-UA"/>
        </w:rPr>
        <w:t>зв’язків</w:t>
      </w:r>
      <w:proofErr w:type="spellEnd"/>
      <w:r w:rsidR="00897B7E" w:rsidRPr="00314C2F">
        <w:rPr>
          <w:sz w:val="22"/>
          <w:szCs w:val="22"/>
          <w:lang w:val="uk-UA"/>
        </w:rPr>
        <w:t xml:space="preserve"> належать до групи Райффайзен як в Україні так і  за кордоном;</w:t>
      </w:r>
    </w:p>
    <w:p w14:paraId="2F1845E8" w14:textId="77777777" w:rsidR="00897B7E" w:rsidRPr="00314C2F" w:rsidRDefault="000B2B81" w:rsidP="00324844">
      <w:pPr>
        <w:jc w:val="both"/>
        <w:rPr>
          <w:sz w:val="22"/>
          <w:szCs w:val="22"/>
          <w:lang w:val="uk-UA"/>
        </w:rPr>
      </w:pPr>
      <w:r w:rsidRPr="00314C2F">
        <w:rPr>
          <w:sz w:val="22"/>
          <w:szCs w:val="22"/>
          <w:lang w:val="uk-UA"/>
        </w:rPr>
        <w:t>8</w:t>
      </w:r>
      <w:r w:rsidR="00897B7E" w:rsidRPr="00314C2F">
        <w:rPr>
          <w:sz w:val="22"/>
          <w:szCs w:val="22"/>
          <w:lang w:val="uk-UA"/>
        </w:rPr>
        <w:t>.2.4.</w:t>
      </w:r>
      <w:r w:rsidR="00E70391" w:rsidRPr="00314C2F">
        <w:rPr>
          <w:sz w:val="22"/>
          <w:szCs w:val="22"/>
          <w:lang w:val="uk-UA"/>
        </w:rPr>
        <w:t> </w:t>
      </w:r>
      <w:r w:rsidR="00897B7E" w:rsidRPr="00314C2F">
        <w:rPr>
          <w:sz w:val="22"/>
          <w:szCs w:val="22"/>
          <w:lang w:val="uk-UA"/>
        </w:rPr>
        <w:t>у випадках невиконання або несвоєчасного виконання зобов’язань Клієнта перед Банком – шляхом передачі або оприлюднення інформації особам та у спосіб, що визначені Банком самостійно;</w:t>
      </w:r>
    </w:p>
    <w:p w14:paraId="513E8FF3" w14:textId="77777777" w:rsidR="00897B7E" w:rsidRPr="00314C2F" w:rsidRDefault="000B2B81" w:rsidP="00324844">
      <w:pPr>
        <w:jc w:val="both"/>
        <w:rPr>
          <w:sz w:val="22"/>
          <w:szCs w:val="22"/>
          <w:lang w:val="uk-UA"/>
        </w:rPr>
      </w:pPr>
      <w:r w:rsidRPr="00314C2F">
        <w:rPr>
          <w:sz w:val="22"/>
          <w:szCs w:val="22"/>
          <w:lang w:val="uk-UA"/>
        </w:rPr>
        <w:t>8</w:t>
      </w:r>
      <w:r w:rsidR="00E70391" w:rsidRPr="00314C2F">
        <w:rPr>
          <w:sz w:val="22"/>
          <w:szCs w:val="22"/>
          <w:lang w:val="uk-UA"/>
        </w:rPr>
        <w:t>.2.5. </w:t>
      </w:r>
      <w:r w:rsidR="00897B7E" w:rsidRPr="00314C2F">
        <w:rPr>
          <w:sz w:val="22"/>
          <w:szCs w:val="22"/>
          <w:lang w:val="uk-UA"/>
        </w:rPr>
        <w:t xml:space="preserve">у зв’язку зі здійсненням Фінансового моніторингу, у тому числі з метою виконання Банком вимог FATCA, зокрема при наданні звітності Податковій службі США/іншому уповноваженому органу в порядку та обсягах, визначених FATCA, а також в інших випадках, передбачених FATCA та/або міждержавною угодою між Україною та США стосовно впровадження FATCA; </w:t>
      </w:r>
    </w:p>
    <w:p w14:paraId="68253FBB" w14:textId="77777777" w:rsidR="00897B7E" w:rsidRPr="00314C2F" w:rsidRDefault="000B2B81" w:rsidP="00324844">
      <w:pPr>
        <w:jc w:val="both"/>
        <w:rPr>
          <w:sz w:val="22"/>
          <w:szCs w:val="22"/>
          <w:lang w:val="uk-UA"/>
        </w:rPr>
      </w:pPr>
      <w:r w:rsidRPr="00314C2F">
        <w:rPr>
          <w:sz w:val="22"/>
          <w:szCs w:val="22"/>
          <w:lang w:val="uk-UA"/>
        </w:rPr>
        <w:t>8</w:t>
      </w:r>
      <w:r w:rsidR="00E70391" w:rsidRPr="00314C2F">
        <w:rPr>
          <w:sz w:val="22"/>
          <w:szCs w:val="22"/>
          <w:lang w:val="uk-UA"/>
        </w:rPr>
        <w:t>.2.6. </w:t>
      </w:r>
      <w:r w:rsidR="00897B7E" w:rsidRPr="00314C2F">
        <w:rPr>
          <w:sz w:val="22"/>
          <w:szCs w:val="22"/>
          <w:lang w:val="uk-UA"/>
        </w:rPr>
        <w:t>в інших випадках, передбачених законодавством України та укладеними з Банком договорами.</w:t>
      </w:r>
    </w:p>
    <w:p w14:paraId="780ADCB2" w14:textId="77777777" w:rsidR="00897B7E" w:rsidRPr="00314C2F" w:rsidRDefault="000B2B81" w:rsidP="00324844">
      <w:pPr>
        <w:jc w:val="both"/>
        <w:rPr>
          <w:bCs/>
          <w:sz w:val="22"/>
          <w:szCs w:val="22"/>
          <w:lang w:val="uk-UA"/>
        </w:rPr>
      </w:pPr>
      <w:r w:rsidRPr="00314C2F">
        <w:rPr>
          <w:bCs/>
          <w:sz w:val="22"/>
          <w:szCs w:val="22"/>
          <w:lang w:val="uk-UA"/>
        </w:rPr>
        <w:t>8</w:t>
      </w:r>
      <w:r w:rsidR="00E70391" w:rsidRPr="00314C2F">
        <w:rPr>
          <w:bCs/>
          <w:sz w:val="22"/>
          <w:szCs w:val="22"/>
          <w:lang w:val="uk-UA"/>
        </w:rPr>
        <w:t>.3. </w:t>
      </w:r>
      <w:r w:rsidR="00897B7E" w:rsidRPr="00314C2F">
        <w:rPr>
          <w:bCs/>
          <w:sz w:val="22"/>
          <w:szCs w:val="22"/>
          <w:lang w:val="uk-UA"/>
        </w:rPr>
        <w:t xml:space="preserve">Клієнт усвідомлює та погоджується, що при виконанні  Договору передача банківської/ комерційної таємниці, іншої інформації з обмеженим доступом та/або обробка персональних даних може здійснюватися, зокрема, із використанням мережі Інтернет, мереж мобільного зв’язку та/або інших засобів зв’язку, а також третіми особами, у </w:t>
      </w:r>
      <w:proofErr w:type="spellStart"/>
      <w:r w:rsidR="00897B7E" w:rsidRPr="00314C2F">
        <w:rPr>
          <w:bCs/>
          <w:sz w:val="22"/>
          <w:szCs w:val="22"/>
          <w:lang w:val="uk-UA"/>
        </w:rPr>
        <w:t>т.ч</w:t>
      </w:r>
      <w:proofErr w:type="spellEnd"/>
      <w:r w:rsidR="00897B7E" w:rsidRPr="00314C2F">
        <w:rPr>
          <w:bCs/>
          <w:sz w:val="22"/>
          <w:szCs w:val="22"/>
          <w:lang w:val="uk-UA"/>
        </w:rPr>
        <w:t>. за межами України та/або іноземними суб’єктами відносин, пов’язаними з персональними даними. Клієнт усвідомлює та згоден, що направлена (передана) таким способом інформація може стати доступною третім особам, та звільняє Банк від пов’язаної із цим відповідальності (крім випадків, коли розкриття інформації відбулося в результаті винних дій Банку).</w:t>
      </w:r>
    </w:p>
    <w:p w14:paraId="53C18ADB" w14:textId="77777777" w:rsidR="00897B7E" w:rsidRPr="00314C2F" w:rsidRDefault="000B2B81" w:rsidP="00324844">
      <w:pPr>
        <w:jc w:val="both"/>
        <w:rPr>
          <w:bCs/>
          <w:sz w:val="22"/>
          <w:szCs w:val="22"/>
          <w:lang w:val="uk-UA"/>
        </w:rPr>
      </w:pPr>
      <w:r w:rsidRPr="00314C2F">
        <w:rPr>
          <w:bCs/>
          <w:sz w:val="22"/>
          <w:szCs w:val="22"/>
          <w:lang w:val="uk-UA"/>
        </w:rPr>
        <w:t>8</w:t>
      </w:r>
      <w:r w:rsidR="00E70391" w:rsidRPr="00314C2F">
        <w:rPr>
          <w:bCs/>
          <w:sz w:val="22"/>
          <w:szCs w:val="22"/>
          <w:lang w:val="uk-UA"/>
        </w:rPr>
        <w:t>.4. </w:t>
      </w:r>
      <w:r w:rsidR="00897B7E" w:rsidRPr="00314C2F">
        <w:rPr>
          <w:bCs/>
          <w:sz w:val="22"/>
          <w:szCs w:val="22"/>
          <w:lang w:val="uk-UA"/>
        </w:rPr>
        <w:t>Клієнт надає Банку згоду на власний розсуд останнього та без обмежень телефонувати, направляти відомості з питань виконання договорів, інформаційні, рекламні повідомлення та пропозиції щодо послуг Банку, його партнерів за допомогою поштових відправлень, електронних засобів зв’язку, мобільного зв’язку, SMS – повідомлень та/або мережі Інтернет тощо на поштові адреси, адреси електронної пошти, номери телефонів, що надані Клієнтом Банку (зазначені в будь-яких документах) або стали відомі Банку іншим чином.</w:t>
      </w:r>
    </w:p>
    <w:p w14:paraId="42F8C681" w14:textId="77777777" w:rsidR="0092378E" w:rsidRPr="00314C2F" w:rsidRDefault="0092378E" w:rsidP="004D40DA">
      <w:pPr>
        <w:jc w:val="both"/>
        <w:rPr>
          <w:bCs/>
          <w:sz w:val="22"/>
          <w:szCs w:val="22"/>
          <w:lang w:val="uk-UA"/>
        </w:rPr>
      </w:pPr>
    </w:p>
    <w:p w14:paraId="5CE41FA0" w14:textId="77777777" w:rsidR="001A7D27" w:rsidRPr="00314C2F" w:rsidRDefault="000B2B81" w:rsidP="000B2B81">
      <w:pPr>
        <w:spacing w:line="216" w:lineRule="auto"/>
        <w:ind w:left="720"/>
        <w:jc w:val="center"/>
        <w:rPr>
          <w:b/>
          <w:sz w:val="22"/>
          <w:szCs w:val="22"/>
          <w:lang w:val="uk-UA"/>
        </w:rPr>
      </w:pPr>
      <w:r w:rsidRPr="00314C2F">
        <w:rPr>
          <w:b/>
          <w:sz w:val="22"/>
          <w:szCs w:val="22"/>
          <w:lang w:val="uk-UA"/>
        </w:rPr>
        <w:t>9.</w:t>
      </w:r>
      <w:r w:rsidR="00E70391" w:rsidRPr="00314C2F">
        <w:rPr>
          <w:b/>
          <w:sz w:val="22"/>
          <w:szCs w:val="22"/>
          <w:lang w:val="uk-UA"/>
        </w:rPr>
        <w:t> </w:t>
      </w:r>
      <w:r w:rsidR="001A7D27" w:rsidRPr="00314C2F">
        <w:rPr>
          <w:b/>
          <w:sz w:val="22"/>
          <w:szCs w:val="22"/>
          <w:lang w:val="uk-UA"/>
        </w:rPr>
        <w:t>Відповідальність Сторін</w:t>
      </w:r>
    </w:p>
    <w:p w14:paraId="369E1205" w14:textId="77777777" w:rsidR="00664082" w:rsidRPr="00314C2F" w:rsidRDefault="00664082" w:rsidP="00664082">
      <w:pPr>
        <w:tabs>
          <w:tab w:val="left" w:pos="0"/>
        </w:tabs>
        <w:spacing w:line="216" w:lineRule="auto"/>
        <w:ind w:firstLine="284"/>
        <w:jc w:val="center"/>
        <w:rPr>
          <w:b/>
          <w:sz w:val="22"/>
          <w:szCs w:val="22"/>
          <w:lang w:val="uk-UA"/>
        </w:rPr>
      </w:pPr>
    </w:p>
    <w:p w14:paraId="69261BF0" w14:textId="77777777" w:rsidR="00664082" w:rsidRPr="00314C2F" w:rsidRDefault="000B2B81" w:rsidP="00324844">
      <w:pPr>
        <w:pStyle w:val="21"/>
        <w:tabs>
          <w:tab w:val="left" w:pos="0"/>
          <w:tab w:val="left" w:pos="851"/>
        </w:tabs>
        <w:rPr>
          <w:rFonts w:ascii="Times New Roman" w:hAnsi="Times New Roman"/>
          <w:b w:val="0"/>
          <w:bCs/>
          <w:i w:val="0"/>
          <w:sz w:val="22"/>
          <w:szCs w:val="22"/>
          <w:u w:val="none"/>
        </w:rPr>
      </w:pPr>
      <w:r w:rsidRPr="00314C2F">
        <w:rPr>
          <w:rFonts w:ascii="Times New Roman" w:hAnsi="Times New Roman"/>
          <w:b w:val="0"/>
          <w:bCs/>
          <w:i w:val="0"/>
          <w:sz w:val="22"/>
          <w:szCs w:val="22"/>
          <w:u w:val="none"/>
        </w:rPr>
        <w:t>9</w:t>
      </w:r>
      <w:r w:rsidR="00E70391" w:rsidRPr="00314C2F">
        <w:rPr>
          <w:rFonts w:ascii="Times New Roman" w:hAnsi="Times New Roman"/>
          <w:b w:val="0"/>
          <w:bCs/>
          <w:i w:val="0"/>
          <w:sz w:val="22"/>
          <w:szCs w:val="22"/>
          <w:u w:val="none"/>
        </w:rPr>
        <w:t>.1. </w:t>
      </w:r>
      <w:r w:rsidR="00664082" w:rsidRPr="00314C2F">
        <w:rPr>
          <w:rFonts w:ascii="Times New Roman" w:hAnsi="Times New Roman"/>
          <w:b w:val="0"/>
          <w:bCs/>
          <w:i w:val="0"/>
          <w:sz w:val="22"/>
          <w:szCs w:val="22"/>
          <w:u w:val="none"/>
        </w:rPr>
        <w:t xml:space="preserve">У випадку невиконання або неналежного виконання зобов’язань за  Договором Сторони несуть відповідальність </w:t>
      </w:r>
      <w:r w:rsidR="00320316" w:rsidRPr="00314C2F">
        <w:rPr>
          <w:rFonts w:ascii="Times New Roman" w:hAnsi="Times New Roman"/>
          <w:b w:val="0"/>
          <w:bCs/>
          <w:i w:val="0"/>
          <w:sz w:val="22"/>
          <w:szCs w:val="22"/>
          <w:u w:val="none"/>
        </w:rPr>
        <w:t xml:space="preserve">в порядку, визначеному </w:t>
      </w:r>
      <w:r w:rsidR="00664082" w:rsidRPr="00314C2F">
        <w:rPr>
          <w:rFonts w:ascii="Times New Roman" w:hAnsi="Times New Roman"/>
          <w:b w:val="0"/>
          <w:bCs/>
          <w:i w:val="0"/>
          <w:sz w:val="22"/>
          <w:szCs w:val="22"/>
          <w:u w:val="none"/>
        </w:rPr>
        <w:t xml:space="preserve"> законодавств</w:t>
      </w:r>
      <w:r w:rsidR="00320316" w:rsidRPr="00314C2F">
        <w:rPr>
          <w:rFonts w:ascii="Times New Roman" w:hAnsi="Times New Roman"/>
          <w:b w:val="0"/>
          <w:bCs/>
          <w:i w:val="0"/>
          <w:sz w:val="22"/>
          <w:szCs w:val="22"/>
          <w:u w:val="none"/>
        </w:rPr>
        <w:t>ом</w:t>
      </w:r>
      <w:r w:rsidR="00664082" w:rsidRPr="00314C2F">
        <w:rPr>
          <w:rFonts w:ascii="Times New Roman" w:hAnsi="Times New Roman"/>
          <w:b w:val="0"/>
          <w:bCs/>
          <w:i w:val="0"/>
          <w:sz w:val="22"/>
          <w:szCs w:val="22"/>
          <w:u w:val="none"/>
        </w:rPr>
        <w:t xml:space="preserve"> України</w:t>
      </w:r>
      <w:r w:rsidR="00320316" w:rsidRPr="00314C2F">
        <w:rPr>
          <w:rFonts w:ascii="Times New Roman" w:hAnsi="Times New Roman"/>
          <w:b w:val="0"/>
          <w:bCs/>
          <w:i w:val="0"/>
          <w:sz w:val="22"/>
          <w:szCs w:val="22"/>
          <w:u w:val="none"/>
        </w:rPr>
        <w:t xml:space="preserve"> та Договором</w:t>
      </w:r>
      <w:r w:rsidR="00664082" w:rsidRPr="00314C2F">
        <w:rPr>
          <w:rFonts w:ascii="Times New Roman" w:hAnsi="Times New Roman"/>
          <w:b w:val="0"/>
          <w:bCs/>
          <w:i w:val="0"/>
          <w:sz w:val="22"/>
          <w:szCs w:val="22"/>
          <w:u w:val="none"/>
        </w:rPr>
        <w:t>.</w:t>
      </w:r>
    </w:p>
    <w:p w14:paraId="760AA305" w14:textId="77777777" w:rsidR="00664082" w:rsidRPr="00314C2F" w:rsidRDefault="000B2B81" w:rsidP="00CE0C0C">
      <w:pPr>
        <w:pStyle w:val="21"/>
        <w:rPr>
          <w:rFonts w:ascii="Times New Roman" w:hAnsi="Times New Roman"/>
          <w:b w:val="0"/>
          <w:bCs/>
          <w:i w:val="0"/>
          <w:sz w:val="22"/>
          <w:szCs w:val="22"/>
          <w:u w:val="none"/>
        </w:rPr>
      </w:pPr>
      <w:r w:rsidRPr="00314C2F">
        <w:rPr>
          <w:rFonts w:ascii="Times New Roman" w:hAnsi="Times New Roman"/>
          <w:b w:val="0"/>
          <w:bCs/>
          <w:i w:val="0"/>
          <w:sz w:val="22"/>
          <w:szCs w:val="22"/>
          <w:u w:val="none"/>
        </w:rPr>
        <w:t>9</w:t>
      </w:r>
      <w:r w:rsidR="00664082" w:rsidRPr="00314C2F">
        <w:rPr>
          <w:rFonts w:ascii="Times New Roman" w:hAnsi="Times New Roman"/>
          <w:b w:val="0"/>
          <w:bCs/>
          <w:i w:val="0"/>
          <w:sz w:val="22"/>
          <w:szCs w:val="22"/>
          <w:u w:val="none"/>
        </w:rPr>
        <w:t>.</w:t>
      </w:r>
      <w:r w:rsidR="009C5E37" w:rsidRPr="00314C2F">
        <w:rPr>
          <w:rFonts w:ascii="Times New Roman" w:hAnsi="Times New Roman"/>
          <w:b w:val="0"/>
          <w:bCs/>
          <w:i w:val="0"/>
          <w:sz w:val="22"/>
          <w:szCs w:val="22"/>
          <w:u w:val="none"/>
        </w:rPr>
        <w:t>2</w:t>
      </w:r>
      <w:r w:rsidR="00E70391" w:rsidRPr="00314C2F">
        <w:rPr>
          <w:rFonts w:ascii="Times New Roman" w:hAnsi="Times New Roman"/>
          <w:b w:val="0"/>
          <w:bCs/>
          <w:i w:val="0"/>
          <w:sz w:val="22"/>
          <w:szCs w:val="22"/>
          <w:u w:val="none"/>
        </w:rPr>
        <w:t>. </w:t>
      </w:r>
      <w:r w:rsidR="00664082" w:rsidRPr="00314C2F">
        <w:rPr>
          <w:rFonts w:ascii="Times New Roman" w:hAnsi="Times New Roman"/>
          <w:b w:val="0"/>
          <w:bCs/>
          <w:i w:val="0"/>
          <w:sz w:val="22"/>
          <w:szCs w:val="22"/>
          <w:u w:val="none"/>
        </w:rPr>
        <w:t xml:space="preserve">У випадках </w:t>
      </w:r>
      <w:r w:rsidR="00320316" w:rsidRPr="00314C2F">
        <w:rPr>
          <w:rFonts w:ascii="Times New Roman" w:hAnsi="Times New Roman"/>
          <w:b w:val="0"/>
          <w:bCs/>
          <w:i w:val="0"/>
          <w:sz w:val="22"/>
          <w:szCs w:val="22"/>
          <w:u w:val="none"/>
        </w:rPr>
        <w:t xml:space="preserve">несвоєчасного </w:t>
      </w:r>
      <w:r w:rsidR="00664082" w:rsidRPr="00314C2F">
        <w:rPr>
          <w:rFonts w:ascii="Times New Roman" w:hAnsi="Times New Roman"/>
          <w:b w:val="0"/>
          <w:bCs/>
          <w:i w:val="0"/>
          <w:sz w:val="22"/>
          <w:szCs w:val="22"/>
          <w:u w:val="none"/>
        </w:rPr>
        <w:t xml:space="preserve"> зарахування  коштів </w:t>
      </w:r>
      <w:r w:rsidR="00320316" w:rsidRPr="00314C2F">
        <w:rPr>
          <w:rFonts w:ascii="Times New Roman" w:hAnsi="Times New Roman"/>
          <w:b w:val="0"/>
          <w:bCs/>
          <w:i w:val="0"/>
          <w:sz w:val="22"/>
          <w:szCs w:val="22"/>
          <w:u w:val="none"/>
        </w:rPr>
        <w:t xml:space="preserve">на Рахунки Отримувачів </w:t>
      </w:r>
      <w:r w:rsidR="00664082" w:rsidRPr="00314C2F">
        <w:rPr>
          <w:rFonts w:ascii="Times New Roman" w:hAnsi="Times New Roman"/>
          <w:b w:val="0"/>
          <w:bCs/>
          <w:i w:val="0"/>
          <w:sz w:val="22"/>
          <w:szCs w:val="22"/>
          <w:u w:val="none"/>
        </w:rPr>
        <w:t>з вини Банку, Банк сплачує Клієнту пеню у розмірі 0,05% від суми несвоєчасно зарахованого платежу за кожний день прострочення, але не більше 10% ві</w:t>
      </w:r>
      <w:r w:rsidR="00CE0C0C" w:rsidRPr="00314C2F">
        <w:rPr>
          <w:rFonts w:ascii="Times New Roman" w:hAnsi="Times New Roman"/>
          <w:b w:val="0"/>
          <w:bCs/>
          <w:i w:val="0"/>
          <w:sz w:val="22"/>
          <w:szCs w:val="22"/>
          <w:u w:val="none"/>
        </w:rPr>
        <w:t>д несвоєчасно зарахованої суми.</w:t>
      </w:r>
    </w:p>
    <w:p w14:paraId="111CF90C" w14:textId="77777777" w:rsidR="00320316" w:rsidRPr="00314C2F" w:rsidRDefault="000B2B81" w:rsidP="00320316">
      <w:pPr>
        <w:jc w:val="both"/>
        <w:rPr>
          <w:sz w:val="22"/>
          <w:szCs w:val="22"/>
          <w:lang w:val="uk-UA"/>
        </w:rPr>
      </w:pPr>
      <w:r w:rsidRPr="00314C2F">
        <w:rPr>
          <w:bCs/>
          <w:sz w:val="22"/>
          <w:szCs w:val="22"/>
          <w:lang w:val="uk-UA"/>
        </w:rPr>
        <w:t>9</w:t>
      </w:r>
      <w:r w:rsidR="00E70391" w:rsidRPr="00314C2F">
        <w:rPr>
          <w:bCs/>
          <w:sz w:val="22"/>
          <w:szCs w:val="22"/>
          <w:lang w:val="uk-UA"/>
        </w:rPr>
        <w:t>.3. </w:t>
      </w:r>
      <w:r w:rsidR="00320316" w:rsidRPr="00314C2F">
        <w:rPr>
          <w:sz w:val="22"/>
          <w:szCs w:val="22"/>
          <w:lang w:val="uk-UA"/>
        </w:rPr>
        <w:t>Клієнт самостійно несе відповідальність за повноту та достовірність даних, наведених в Відомості.</w:t>
      </w:r>
    </w:p>
    <w:p w14:paraId="1F8AE926" w14:textId="77777777" w:rsidR="00320316" w:rsidRPr="00314C2F" w:rsidRDefault="00320316" w:rsidP="00320316">
      <w:pPr>
        <w:jc w:val="both"/>
        <w:rPr>
          <w:sz w:val="22"/>
          <w:szCs w:val="22"/>
          <w:lang w:val="uk-UA"/>
        </w:rPr>
      </w:pPr>
      <w:r w:rsidRPr="00314C2F">
        <w:rPr>
          <w:color w:val="000000"/>
          <w:sz w:val="22"/>
          <w:szCs w:val="22"/>
          <w:lang w:val="uk-UA"/>
        </w:rPr>
        <w:t>Клієнт самостійно несе відповідальність по всіх питаннях, пов’язаних із оподаткуванням сум коштів, що підлягають зарахуванню на Рахунки  Отримувачів, відповідно до законодавства України (відповідальність за всю повноту перерахування платежів, утриманих із оподатковуваних виплат Отримувачам тощо).</w:t>
      </w:r>
    </w:p>
    <w:p w14:paraId="2F1F1B97" w14:textId="77777777" w:rsidR="00664082" w:rsidRPr="00314C2F" w:rsidRDefault="000B2B81" w:rsidP="00324844">
      <w:pPr>
        <w:pStyle w:val="21"/>
        <w:rPr>
          <w:rFonts w:ascii="Times New Roman" w:hAnsi="Times New Roman"/>
          <w:b w:val="0"/>
          <w:bCs/>
          <w:i w:val="0"/>
          <w:sz w:val="22"/>
          <w:szCs w:val="22"/>
          <w:u w:val="none"/>
        </w:rPr>
      </w:pPr>
      <w:r w:rsidRPr="00314C2F">
        <w:rPr>
          <w:rFonts w:ascii="Times New Roman" w:hAnsi="Times New Roman"/>
          <w:b w:val="0"/>
          <w:bCs/>
          <w:i w:val="0"/>
          <w:sz w:val="22"/>
          <w:szCs w:val="22"/>
          <w:u w:val="none"/>
        </w:rPr>
        <w:t>9</w:t>
      </w:r>
      <w:r w:rsidR="00664082" w:rsidRPr="00314C2F">
        <w:rPr>
          <w:rFonts w:ascii="Times New Roman" w:hAnsi="Times New Roman"/>
          <w:b w:val="0"/>
          <w:bCs/>
          <w:i w:val="0"/>
          <w:sz w:val="22"/>
          <w:szCs w:val="22"/>
          <w:u w:val="none"/>
        </w:rPr>
        <w:t>.</w:t>
      </w:r>
      <w:r w:rsidR="00BE4F41" w:rsidRPr="00314C2F">
        <w:rPr>
          <w:rFonts w:ascii="Times New Roman" w:hAnsi="Times New Roman"/>
          <w:b w:val="0"/>
          <w:bCs/>
          <w:i w:val="0"/>
          <w:sz w:val="22"/>
          <w:szCs w:val="22"/>
          <w:u w:val="none"/>
        </w:rPr>
        <w:t>4</w:t>
      </w:r>
      <w:r w:rsidR="00E70391" w:rsidRPr="00314C2F">
        <w:rPr>
          <w:rFonts w:ascii="Times New Roman" w:hAnsi="Times New Roman"/>
          <w:b w:val="0"/>
          <w:bCs/>
          <w:i w:val="0"/>
          <w:sz w:val="22"/>
          <w:szCs w:val="22"/>
          <w:u w:val="none"/>
        </w:rPr>
        <w:t>. </w:t>
      </w:r>
      <w:r w:rsidR="00664082" w:rsidRPr="00314C2F">
        <w:rPr>
          <w:rFonts w:ascii="Times New Roman" w:hAnsi="Times New Roman"/>
          <w:b w:val="0"/>
          <w:bCs/>
          <w:i w:val="0"/>
          <w:sz w:val="22"/>
          <w:szCs w:val="22"/>
          <w:u w:val="none"/>
        </w:rPr>
        <w:t xml:space="preserve">Клієнт зобов’язаний відшкодувати Банку будь-які збитки, майнові витрати, неотримані доходи (упущену вигоду) та моральну шкоду, заподіяні неподанням або поданням недостовірної та/або невідповідної (неналежної) інформації чи документів, наданням недостовірних засвідчень та гарантій, зазначених в  Договорі, а також спричинені порушенням умов  Договору. </w:t>
      </w:r>
    </w:p>
    <w:p w14:paraId="57723FF4" w14:textId="77777777" w:rsidR="005753AD" w:rsidRPr="00314C2F" w:rsidRDefault="000B2B81" w:rsidP="00CE0C0C">
      <w:pPr>
        <w:jc w:val="both"/>
        <w:rPr>
          <w:sz w:val="22"/>
          <w:szCs w:val="22"/>
          <w:lang w:val="uk-UA"/>
        </w:rPr>
      </w:pPr>
      <w:r w:rsidRPr="00314C2F">
        <w:rPr>
          <w:bCs/>
          <w:sz w:val="22"/>
          <w:szCs w:val="22"/>
          <w:lang w:val="uk-UA"/>
        </w:rPr>
        <w:t>9</w:t>
      </w:r>
      <w:r w:rsidR="005753AD" w:rsidRPr="00314C2F">
        <w:rPr>
          <w:bCs/>
          <w:sz w:val="22"/>
          <w:szCs w:val="22"/>
          <w:lang w:val="uk-UA"/>
        </w:rPr>
        <w:t>.5.</w:t>
      </w:r>
      <w:r w:rsidR="00E70391" w:rsidRPr="00314C2F">
        <w:rPr>
          <w:b/>
          <w:bCs/>
          <w:i/>
          <w:sz w:val="22"/>
          <w:szCs w:val="22"/>
          <w:lang w:val="uk-UA"/>
        </w:rPr>
        <w:t> </w:t>
      </w:r>
      <w:r w:rsidR="00320316" w:rsidRPr="00314C2F">
        <w:rPr>
          <w:sz w:val="22"/>
          <w:szCs w:val="22"/>
          <w:lang w:val="uk-UA"/>
        </w:rPr>
        <w:t>Банк не несе відповідальності за збитки, завдані Отримувачам внаслідок  несвоєчасної виплати Клієнтом коштів, несвоєчасним переказом коштів на Транзитний рахунок, а також внаслідок зазначення Клієнтом у Відомості недостовірної або неточної інформації та/або інших порушень Клієнтом умов Договору. Всі спори, пов’язані з несвоєчасними виплатами Клієнтом коштів, несвоєчасним переказом або припиненням Клієнтом переказу коштів на Транзитний рахунок, тощо вирішуються між Клієнтом та</w:t>
      </w:r>
      <w:r w:rsidR="00CE0C0C" w:rsidRPr="00314C2F">
        <w:rPr>
          <w:sz w:val="22"/>
          <w:szCs w:val="22"/>
          <w:lang w:val="uk-UA"/>
        </w:rPr>
        <w:t xml:space="preserve"> Отримувачами без участі Банку.</w:t>
      </w:r>
    </w:p>
    <w:p w14:paraId="550C5426" w14:textId="77777777" w:rsidR="00664082" w:rsidRPr="00314C2F" w:rsidRDefault="000B2B81" w:rsidP="00324844">
      <w:pPr>
        <w:jc w:val="both"/>
        <w:rPr>
          <w:bCs/>
          <w:sz w:val="22"/>
          <w:szCs w:val="22"/>
          <w:lang w:val="uk-UA"/>
        </w:rPr>
      </w:pPr>
      <w:r w:rsidRPr="00314C2F">
        <w:rPr>
          <w:bCs/>
          <w:sz w:val="22"/>
          <w:szCs w:val="22"/>
          <w:lang w:val="uk-UA"/>
        </w:rPr>
        <w:t>9</w:t>
      </w:r>
      <w:r w:rsidR="00664082" w:rsidRPr="00314C2F">
        <w:rPr>
          <w:bCs/>
          <w:sz w:val="22"/>
          <w:szCs w:val="22"/>
          <w:lang w:val="uk-UA"/>
        </w:rPr>
        <w:t>.</w:t>
      </w:r>
      <w:r w:rsidR="005753AD" w:rsidRPr="00314C2F">
        <w:rPr>
          <w:bCs/>
          <w:sz w:val="22"/>
          <w:szCs w:val="22"/>
          <w:lang w:val="uk-UA"/>
        </w:rPr>
        <w:t>6</w:t>
      </w:r>
      <w:r w:rsidR="00E70391" w:rsidRPr="00314C2F">
        <w:rPr>
          <w:bCs/>
          <w:sz w:val="22"/>
          <w:szCs w:val="22"/>
          <w:lang w:val="uk-UA"/>
        </w:rPr>
        <w:t>. </w:t>
      </w:r>
      <w:r w:rsidR="00664082" w:rsidRPr="00314C2F">
        <w:rPr>
          <w:bCs/>
          <w:sz w:val="22"/>
          <w:szCs w:val="22"/>
          <w:lang w:val="uk-UA"/>
        </w:rPr>
        <w:t xml:space="preserve">Банк не несе відповідальності перед Клієнтом за відшкодування будь-яких витрат та збитків, моральної шкоди або неотриманих доходів, що можуть виникнути внаслідок розкриття Банком інформації, у </w:t>
      </w:r>
      <w:proofErr w:type="spellStart"/>
      <w:r w:rsidR="00664082" w:rsidRPr="00314C2F">
        <w:rPr>
          <w:bCs/>
          <w:sz w:val="22"/>
          <w:szCs w:val="22"/>
          <w:lang w:val="uk-UA"/>
        </w:rPr>
        <w:t>т.ч</w:t>
      </w:r>
      <w:proofErr w:type="spellEnd"/>
      <w:r w:rsidR="00664082" w:rsidRPr="00314C2F">
        <w:rPr>
          <w:bCs/>
          <w:sz w:val="22"/>
          <w:szCs w:val="22"/>
          <w:lang w:val="uk-UA"/>
        </w:rPr>
        <w:t xml:space="preserve">. банківської таємниці, щодо Клієнта, а також через </w:t>
      </w:r>
      <w:r w:rsidR="005E1EFA" w:rsidRPr="00314C2F">
        <w:rPr>
          <w:color w:val="000000"/>
          <w:sz w:val="22"/>
          <w:szCs w:val="22"/>
          <w:lang w:val="uk-UA"/>
        </w:rPr>
        <w:t xml:space="preserve"> не зарахування</w:t>
      </w:r>
      <w:r w:rsidR="005E1EFA" w:rsidRPr="00314C2F">
        <w:rPr>
          <w:sz w:val="22"/>
          <w:szCs w:val="22"/>
          <w:lang w:val="uk-UA"/>
        </w:rPr>
        <w:t xml:space="preserve"> Банком коштів на Рахунки Отримувачів </w:t>
      </w:r>
      <w:r w:rsidR="005E1EFA" w:rsidRPr="00314C2F">
        <w:rPr>
          <w:color w:val="000000"/>
          <w:sz w:val="22"/>
          <w:szCs w:val="22"/>
          <w:lang w:val="uk-UA"/>
        </w:rPr>
        <w:t>або відмови від їх зарахування</w:t>
      </w:r>
      <w:r w:rsidR="00C56AD9" w:rsidRPr="00314C2F">
        <w:rPr>
          <w:color w:val="000000"/>
          <w:sz w:val="22"/>
          <w:szCs w:val="22"/>
          <w:lang w:val="uk-UA"/>
        </w:rPr>
        <w:t>,</w:t>
      </w:r>
      <w:r w:rsidR="005E1EFA" w:rsidRPr="00314C2F">
        <w:rPr>
          <w:color w:val="000000"/>
          <w:sz w:val="22"/>
          <w:szCs w:val="22"/>
          <w:lang w:val="uk-UA"/>
        </w:rPr>
        <w:t xml:space="preserve"> </w:t>
      </w:r>
      <w:r w:rsidR="00664082" w:rsidRPr="00314C2F">
        <w:rPr>
          <w:bCs/>
          <w:sz w:val="22"/>
          <w:szCs w:val="22"/>
          <w:lang w:val="uk-UA"/>
        </w:rPr>
        <w:t>якщо такі дії було вчинено Банком відповідно до вимог  законодавства та/або умов  Договору.</w:t>
      </w:r>
    </w:p>
    <w:p w14:paraId="55050DD8" w14:textId="77777777" w:rsidR="00664082" w:rsidRPr="00314C2F" w:rsidRDefault="000B2B81" w:rsidP="00324844">
      <w:pPr>
        <w:jc w:val="both"/>
        <w:rPr>
          <w:bCs/>
          <w:sz w:val="22"/>
          <w:szCs w:val="22"/>
          <w:lang w:val="uk-UA"/>
        </w:rPr>
      </w:pPr>
      <w:r w:rsidRPr="00314C2F">
        <w:rPr>
          <w:bCs/>
          <w:sz w:val="22"/>
          <w:szCs w:val="22"/>
          <w:lang w:val="uk-UA"/>
        </w:rPr>
        <w:t>9</w:t>
      </w:r>
      <w:r w:rsidR="00664082" w:rsidRPr="00314C2F">
        <w:rPr>
          <w:bCs/>
          <w:sz w:val="22"/>
          <w:szCs w:val="22"/>
          <w:lang w:val="uk-UA"/>
        </w:rPr>
        <w:t>.</w:t>
      </w:r>
      <w:r w:rsidR="005753AD" w:rsidRPr="00314C2F">
        <w:rPr>
          <w:bCs/>
          <w:sz w:val="22"/>
          <w:szCs w:val="22"/>
          <w:lang w:val="uk-UA"/>
        </w:rPr>
        <w:t>7</w:t>
      </w:r>
      <w:r w:rsidR="00664082" w:rsidRPr="00314C2F">
        <w:rPr>
          <w:bCs/>
          <w:sz w:val="22"/>
          <w:szCs w:val="22"/>
          <w:lang w:val="uk-UA"/>
        </w:rPr>
        <w:t>.</w:t>
      </w:r>
      <w:r w:rsidR="00E70391" w:rsidRPr="00314C2F">
        <w:rPr>
          <w:bCs/>
          <w:sz w:val="22"/>
          <w:szCs w:val="22"/>
          <w:lang w:val="uk-UA"/>
        </w:rPr>
        <w:t> </w:t>
      </w:r>
      <w:r w:rsidR="00664082" w:rsidRPr="00314C2F">
        <w:rPr>
          <w:bCs/>
          <w:sz w:val="22"/>
          <w:szCs w:val="22"/>
          <w:lang w:val="uk-UA"/>
        </w:rPr>
        <w:t xml:space="preserve">Банк не несе відповідальності за зобов’язаннями Клієнта, у </w:t>
      </w:r>
      <w:proofErr w:type="spellStart"/>
      <w:r w:rsidR="00664082" w:rsidRPr="00314C2F">
        <w:rPr>
          <w:bCs/>
          <w:sz w:val="22"/>
          <w:szCs w:val="22"/>
          <w:lang w:val="uk-UA"/>
        </w:rPr>
        <w:t>т.ч</w:t>
      </w:r>
      <w:proofErr w:type="spellEnd"/>
      <w:r w:rsidR="00664082" w:rsidRPr="00314C2F">
        <w:rPr>
          <w:bCs/>
          <w:sz w:val="22"/>
          <w:szCs w:val="22"/>
          <w:lang w:val="uk-UA"/>
        </w:rPr>
        <w:t>. перед його кредиторами, контрагентами, працівниками, державою тощо. Зокрема, Банк не несе відповідальності за податковими зобов’язаннями Клієнта.</w:t>
      </w:r>
    </w:p>
    <w:p w14:paraId="3DF101B8" w14:textId="77777777" w:rsidR="00664082" w:rsidRPr="00314C2F" w:rsidRDefault="00664082" w:rsidP="00664082">
      <w:pPr>
        <w:spacing w:line="216" w:lineRule="auto"/>
        <w:jc w:val="center"/>
        <w:rPr>
          <w:b/>
          <w:sz w:val="22"/>
          <w:szCs w:val="22"/>
          <w:lang w:val="uk-UA"/>
        </w:rPr>
      </w:pPr>
    </w:p>
    <w:p w14:paraId="0D7C00B3" w14:textId="77777777" w:rsidR="001F48D6" w:rsidRDefault="001F48D6" w:rsidP="000B2B81">
      <w:pPr>
        <w:pStyle w:val="21"/>
        <w:ind w:left="720"/>
        <w:jc w:val="center"/>
        <w:rPr>
          <w:ins w:id="171" w:author="Yevgen VOLCHENSKYI" w:date="2021-08-31T14:34:00Z"/>
          <w:rFonts w:ascii="Times New Roman" w:hAnsi="Times New Roman"/>
          <w:bCs/>
          <w:i w:val="0"/>
          <w:sz w:val="22"/>
          <w:szCs w:val="22"/>
          <w:u w:val="none"/>
        </w:rPr>
      </w:pPr>
    </w:p>
    <w:p w14:paraId="7C25AD37" w14:textId="77777777" w:rsidR="001F48D6" w:rsidRDefault="001F48D6" w:rsidP="000B2B81">
      <w:pPr>
        <w:pStyle w:val="21"/>
        <w:ind w:left="720"/>
        <w:jc w:val="center"/>
        <w:rPr>
          <w:ins w:id="172" w:author="Yevgen VOLCHENSKYI" w:date="2021-08-31T14:34:00Z"/>
          <w:rFonts w:ascii="Times New Roman" w:hAnsi="Times New Roman"/>
          <w:bCs/>
          <w:i w:val="0"/>
          <w:sz w:val="22"/>
          <w:szCs w:val="22"/>
          <w:u w:val="none"/>
        </w:rPr>
      </w:pPr>
    </w:p>
    <w:p w14:paraId="61DBB90C" w14:textId="69339D47" w:rsidR="001A7D27" w:rsidRPr="00314C2F" w:rsidRDefault="000B2B81" w:rsidP="000B2B81">
      <w:pPr>
        <w:pStyle w:val="21"/>
        <w:ind w:left="720"/>
        <w:jc w:val="center"/>
        <w:rPr>
          <w:rFonts w:ascii="Times New Roman" w:hAnsi="Times New Roman"/>
          <w:bCs/>
          <w:i w:val="0"/>
          <w:sz w:val="22"/>
          <w:szCs w:val="22"/>
          <w:u w:val="none"/>
        </w:rPr>
      </w:pPr>
      <w:r w:rsidRPr="00314C2F">
        <w:rPr>
          <w:rFonts w:ascii="Times New Roman" w:hAnsi="Times New Roman"/>
          <w:bCs/>
          <w:i w:val="0"/>
          <w:sz w:val="22"/>
          <w:szCs w:val="22"/>
          <w:u w:val="none"/>
        </w:rPr>
        <w:lastRenderedPageBreak/>
        <w:t>10.</w:t>
      </w:r>
      <w:r w:rsidR="00E70391" w:rsidRPr="00314C2F">
        <w:rPr>
          <w:rFonts w:ascii="Times New Roman" w:hAnsi="Times New Roman"/>
          <w:bCs/>
          <w:i w:val="0"/>
          <w:sz w:val="22"/>
          <w:szCs w:val="22"/>
          <w:u w:val="none"/>
        </w:rPr>
        <w:t> </w:t>
      </w:r>
      <w:r w:rsidR="001A7D27" w:rsidRPr="00314C2F">
        <w:rPr>
          <w:rFonts w:ascii="Times New Roman" w:hAnsi="Times New Roman"/>
          <w:bCs/>
          <w:i w:val="0"/>
          <w:sz w:val="22"/>
          <w:szCs w:val="22"/>
          <w:u w:val="none"/>
        </w:rPr>
        <w:t>Форс – мажор</w:t>
      </w:r>
    </w:p>
    <w:p w14:paraId="4556ECF5" w14:textId="77777777" w:rsidR="001A7D27" w:rsidRPr="00314C2F" w:rsidRDefault="001A7D27" w:rsidP="007E78F4">
      <w:pPr>
        <w:pStyle w:val="21"/>
        <w:ind w:left="1080"/>
        <w:rPr>
          <w:rFonts w:ascii="Times New Roman" w:hAnsi="Times New Roman"/>
          <w:bCs/>
          <w:i w:val="0"/>
          <w:sz w:val="22"/>
          <w:szCs w:val="22"/>
          <w:u w:val="none"/>
        </w:rPr>
      </w:pPr>
    </w:p>
    <w:p w14:paraId="32CD468D" w14:textId="77777777" w:rsidR="001A7D27" w:rsidRPr="00314C2F" w:rsidRDefault="000B2B81" w:rsidP="007E78F4">
      <w:pPr>
        <w:jc w:val="both"/>
        <w:rPr>
          <w:bCs/>
          <w:sz w:val="22"/>
          <w:szCs w:val="22"/>
          <w:lang w:val="uk-UA"/>
        </w:rPr>
      </w:pPr>
      <w:r w:rsidRPr="00314C2F">
        <w:rPr>
          <w:bCs/>
          <w:sz w:val="22"/>
          <w:szCs w:val="22"/>
          <w:lang w:val="uk-UA"/>
        </w:rPr>
        <w:t>10</w:t>
      </w:r>
      <w:r w:rsidR="001A7D27" w:rsidRPr="00314C2F">
        <w:rPr>
          <w:bCs/>
          <w:sz w:val="22"/>
          <w:szCs w:val="22"/>
          <w:lang w:val="uk-UA"/>
        </w:rPr>
        <w:t>.1.</w:t>
      </w:r>
      <w:r w:rsidR="00E70391" w:rsidRPr="00314C2F">
        <w:rPr>
          <w:bCs/>
          <w:sz w:val="22"/>
          <w:szCs w:val="22"/>
          <w:lang w:val="uk-UA"/>
        </w:rPr>
        <w:t> </w:t>
      </w:r>
      <w:r w:rsidR="001A7D27" w:rsidRPr="00314C2F">
        <w:rPr>
          <w:bCs/>
          <w:sz w:val="22"/>
          <w:szCs w:val="22"/>
          <w:lang w:val="uk-UA"/>
        </w:rPr>
        <w:t xml:space="preserve">Сторони звільняються від відповідальності за часткове або повне невиконання будь-якого з положень Договору, якщо це стало наслідком причин, що настали після набуття Договором чинності та знаходяться поза сферою контролю невиконуючої Сторони. Такі причини включають стихійне лихо, екстремальні погодні умови, пожежі, війни, страйки, військові дії, громадянське безладдя, терористичні акти, </w:t>
      </w:r>
      <w:proofErr w:type="spellStart"/>
      <w:r w:rsidR="001A7D27" w:rsidRPr="00314C2F">
        <w:rPr>
          <w:bCs/>
          <w:sz w:val="22"/>
          <w:szCs w:val="22"/>
          <w:lang w:val="uk-UA"/>
        </w:rPr>
        <w:t>збої</w:t>
      </w:r>
      <w:proofErr w:type="spellEnd"/>
      <w:r w:rsidR="001A7D27" w:rsidRPr="00314C2F">
        <w:rPr>
          <w:bCs/>
          <w:sz w:val="22"/>
          <w:szCs w:val="22"/>
          <w:lang w:val="uk-UA"/>
        </w:rPr>
        <w:t xml:space="preserve"> в роботі телефонних мереж загального користування, електронних каналів зв‘язку, </w:t>
      </w:r>
      <w:r w:rsidR="000F5D17" w:rsidRPr="00314C2F">
        <w:rPr>
          <w:bCs/>
          <w:sz w:val="22"/>
          <w:szCs w:val="22"/>
          <w:lang w:val="uk-UA"/>
        </w:rPr>
        <w:t xml:space="preserve">незаконне втручання в роботу банківської комп’ютерної мережі (кібератака), </w:t>
      </w:r>
      <w:r w:rsidR="001A7D27" w:rsidRPr="00314C2F">
        <w:rPr>
          <w:bCs/>
          <w:sz w:val="22"/>
          <w:szCs w:val="22"/>
          <w:lang w:val="uk-UA"/>
        </w:rPr>
        <w:t xml:space="preserve">а також рішення державних органів і таке інше, але не обмежуються ними (далі – форс-мажор). Банк звільняється від відповідальності за часткове або повне невиконання будь-якого з положень Договору, якщо це невиконання стало наслідком причин, що знаходяться поза сферою контролю Банку, зокрема </w:t>
      </w:r>
      <w:r w:rsidR="00D52A39" w:rsidRPr="00314C2F">
        <w:rPr>
          <w:bCs/>
          <w:sz w:val="22"/>
          <w:szCs w:val="22"/>
          <w:lang w:val="uk-UA"/>
        </w:rPr>
        <w:t xml:space="preserve">дії чи </w:t>
      </w:r>
      <w:r w:rsidR="001A7D27" w:rsidRPr="00314C2F">
        <w:rPr>
          <w:bCs/>
          <w:sz w:val="22"/>
          <w:szCs w:val="22"/>
          <w:lang w:val="uk-UA"/>
        </w:rPr>
        <w:t xml:space="preserve">неплатоспроможність банків-кореспондентів, неплатоспроможність інших банків, через які здійснюють розрахунки клієнти Банку та їх контрагенти. Період звільнення від відповідальності починається з моменту оголошення невиконуючою Стороною форс-мажору, що підтверджується відповідною довідкою, засвідченою </w:t>
      </w:r>
      <w:proofErr w:type="spellStart"/>
      <w:r w:rsidR="001A7D27" w:rsidRPr="00314C2F">
        <w:rPr>
          <w:bCs/>
          <w:sz w:val="22"/>
          <w:szCs w:val="22"/>
          <w:lang w:val="uk-UA"/>
        </w:rPr>
        <w:t>торгівельно</w:t>
      </w:r>
      <w:proofErr w:type="spellEnd"/>
      <w:r w:rsidR="001A7D27" w:rsidRPr="00314C2F">
        <w:rPr>
          <w:bCs/>
          <w:sz w:val="22"/>
          <w:szCs w:val="22"/>
          <w:lang w:val="uk-UA"/>
        </w:rPr>
        <w:t xml:space="preserve">-промисловою палатою, або іншими доказами. Якщо форс-мажор виник внаслідок рішення державних органів, Сторони вважають, що текст такого рішення є достатнім доказом настання обставин форс-мажору. </w:t>
      </w:r>
    </w:p>
    <w:p w14:paraId="08185702" w14:textId="77777777" w:rsidR="001A7D27" w:rsidRPr="00314C2F" w:rsidRDefault="000B2B81" w:rsidP="007E78F4">
      <w:pPr>
        <w:jc w:val="both"/>
        <w:rPr>
          <w:bCs/>
          <w:sz w:val="22"/>
          <w:szCs w:val="22"/>
          <w:lang w:val="uk-UA"/>
        </w:rPr>
      </w:pPr>
      <w:r w:rsidRPr="00314C2F">
        <w:rPr>
          <w:bCs/>
          <w:sz w:val="22"/>
          <w:szCs w:val="22"/>
          <w:lang w:val="uk-UA"/>
        </w:rPr>
        <w:t>10</w:t>
      </w:r>
      <w:r w:rsidR="00E70391" w:rsidRPr="00314C2F">
        <w:rPr>
          <w:bCs/>
          <w:sz w:val="22"/>
          <w:szCs w:val="22"/>
          <w:lang w:val="uk-UA"/>
        </w:rPr>
        <w:t>.2. </w:t>
      </w:r>
      <w:r w:rsidR="001A7D27" w:rsidRPr="00314C2F">
        <w:rPr>
          <w:bCs/>
          <w:sz w:val="22"/>
          <w:szCs w:val="22"/>
          <w:lang w:val="uk-UA"/>
        </w:rPr>
        <w:t xml:space="preserve">Обставини форс-мажору автоматично продовжують термін виконання зобов’язань на весь період його дії та ліквідації наслідків. Про настання форс-мажорних обставин Сторони мають інформувати одна одну невідкладно. Якщо ці обставини триватимуть більше ніж </w:t>
      </w:r>
      <w:r w:rsidR="006919FF" w:rsidRPr="00314C2F">
        <w:rPr>
          <w:bCs/>
          <w:sz w:val="22"/>
          <w:szCs w:val="22"/>
          <w:lang w:val="uk-UA"/>
        </w:rPr>
        <w:t>шість</w:t>
      </w:r>
      <w:r w:rsidR="00F81CDD" w:rsidRPr="00314C2F">
        <w:rPr>
          <w:bCs/>
          <w:sz w:val="22"/>
          <w:szCs w:val="22"/>
          <w:lang w:val="uk-UA"/>
        </w:rPr>
        <w:t xml:space="preserve"> </w:t>
      </w:r>
      <w:r w:rsidR="001A7D27" w:rsidRPr="00314C2F">
        <w:rPr>
          <w:bCs/>
          <w:sz w:val="22"/>
          <w:szCs w:val="22"/>
          <w:lang w:val="uk-UA"/>
        </w:rPr>
        <w:t xml:space="preserve">місяців, то кожна </w:t>
      </w:r>
      <w:r w:rsidR="00E70391" w:rsidRPr="00314C2F">
        <w:rPr>
          <w:bCs/>
          <w:sz w:val="22"/>
          <w:szCs w:val="22"/>
          <w:lang w:val="uk-UA"/>
        </w:rPr>
        <w:t>зі</w:t>
      </w:r>
      <w:r w:rsidR="001A7D27" w:rsidRPr="00314C2F">
        <w:rPr>
          <w:bCs/>
          <w:sz w:val="22"/>
          <w:szCs w:val="22"/>
          <w:lang w:val="uk-UA"/>
        </w:rPr>
        <w:t xml:space="preserve"> Сторін матиме право відмовитися від подальшого виконання зобов’язань за Договором, і в такому разі жодна </w:t>
      </w:r>
      <w:r w:rsidR="00E70391" w:rsidRPr="00314C2F">
        <w:rPr>
          <w:bCs/>
          <w:sz w:val="22"/>
          <w:szCs w:val="22"/>
          <w:lang w:val="uk-UA"/>
        </w:rPr>
        <w:t>зі</w:t>
      </w:r>
      <w:r w:rsidR="001A7D27" w:rsidRPr="00314C2F">
        <w:rPr>
          <w:bCs/>
          <w:sz w:val="22"/>
          <w:szCs w:val="22"/>
          <w:lang w:val="uk-UA"/>
        </w:rPr>
        <w:t xml:space="preserve"> Сторін не матиме право на відшкодування другою Стороною можливих збитків.</w:t>
      </w:r>
    </w:p>
    <w:p w14:paraId="28CE9BA7" w14:textId="77777777" w:rsidR="00281BF1" w:rsidRPr="00314C2F" w:rsidRDefault="00281BF1" w:rsidP="007E78F4">
      <w:pPr>
        <w:jc w:val="both"/>
        <w:rPr>
          <w:sz w:val="22"/>
          <w:szCs w:val="22"/>
          <w:lang w:val="uk-UA"/>
        </w:rPr>
      </w:pPr>
    </w:p>
    <w:p w14:paraId="19362ACA" w14:textId="77777777" w:rsidR="001A7D27" w:rsidRPr="00314C2F" w:rsidRDefault="000B2B81" w:rsidP="000B2B81">
      <w:pPr>
        <w:spacing w:line="216" w:lineRule="auto"/>
        <w:ind w:left="720"/>
        <w:jc w:val="center"/>
        <w:rPr>
          <w:b/>
          <w:bCs/>
          <w:sz w:val="22"/>
          <w:szCs w:val="22"/>
          <w:lang w:val="uk-UA"/>
        </w:rPr>
      </w:pPr>
      <w:r w:rsidRPr="00314C2F">
        <w:rPr>
          <w:b/>
          <w:bCs/>
          <w:sz w:val="22"/>
          <w:szCs w:val="22"/>
          <w:lang w:val="uk-UA"/>
        </w:rPr>
        <w:t>11.</w:t>
      </w:r>
      <w:r w:rsidR="00E70391" w:rsidRPr="00314C2F">
        <w:rPr>
          <w:b/>
          <w:bCs/>
          <w:sz w:val="22"/>
          <w:szCs w:val="22"/>
          <w:lang w:val="uk-UA"/>
        </w:rPr>
        <w:t> </w:t>
      </w:r>
      <w:r w:rsidR="001A7D27" w:rsidRPr="00314C2F">
        <w:rPr>
          <w:b/>
          <w:bCs/>
          <w:sz w:val="22"/>
          <w:szCs w:val="22"/>
          <w:lang w:val="uk-UA"/>
        </w:rPr>
        <w:t>Заключні положення</w:t>
      </w:r>
    </w:p>
    <w:p w14:paraId="4E14480C" w14:textId="77777777" w:rsidR="00526073" w:rsidRPr="00445E10" w:rsidRDefault="00526073" w:rsidP="004134B9">
      <w:pPr>
        <w:pStyle w:val="ae"/>
        <w:spacing w:line="216" w:lineRule="auto"/>
        <w:jc w:val="center"/>
        <w:rPr>
          <w:b/>
          <w:bCs/>
          <w:sz w:val="22"/>
          <w:szCs w:val="22"/>
        </w:rPr>
      </w:pPr>
    </w:p>
    <w:p w14:paraId="7B1CC4D4" w14:textId="4433B572" w:rsidR="007C6BB2" w:rsidRPr="00314C2F" w:rsidRDefault="000B2B81" w:rsidP="007C6BB2">
      <w:pPr>
        <w:pStyle w:val="af0"/>
        <w:contextualSpacing/>
        <w:rPr>
          <w:sz w:val="22"/>
          <w:lang w:val="uk-UA"/>
        </w:rPr>
      </w:pPr>
      <w:r w:rsidRPr="00314C2F">
        <w:rPr>
          <w:bCs/>
          <w:sz w:val="22"/>
          <w:szCs w:val="22"/>
          <w:lang w:val="uk-UA"/>
        </w:rPr>
        <w:t>11</w:t>
      </w:r>
      <w:r w:rsidR="002A7149" w:rsidRPr="00314C2F">
        <w:rPr>
          <w:bCs/>
          <w:sz w:val="22"/>
          <w:szCs w:val="22"/>
          <w:lang w:val="uk-UA"/>
        </w:rPr>
        <w:t>.</w:t>
      </w:r>
      <w:r w:rsidR="00E70391" w:rsidRPr="00314C2F">
        <w:rPr>
          <w:bCs/>
          <w:sz w:val="22"/>
          <w:szCs w:val="22"/>
          <w:lang w:val="uk-UA"/>
        </w:rPr>
        <w:t>1. </w:t>
      </w:r>
      <w:r w:rsidR="001756D8" w:rsidRPr="00314C2F">
        <w:rPr>
          <w:bCs/>
          <w:sz w:val="22"/>
          <w:szCs w:val="22"/>
          <w:lang w:val="uk-UA"/>
        </w:rPr>
        <w:t xml:space="preserve">Договір вступає в силу з моменту його підписання обома Сторонами </w:t>
      </w:r>
      <w:r w:rsidR="00526073" w:rsidRPr="00314C2F">
        <w:rPr>
          <w:bCs/>
          <w:sz w:val="22"/>
          <w:szCs w:val="22"/>
          <w:lang w:val="uk-UA"/>
        </w:rPr>
        <w:t xml:space="preserve">та скріплення печатками Сторін (за наявності). </w:t>
      </w:r>
      <w:r w:rsidR="009A351A" w:rsidRPr="00314C2F">
        <w:rPr>
          <w:sz w:val="22"/>
          <w:lang w:val="uk-UA"/>
        </w:rPr>
        <w:t xml:space="preserve">Сторони дійшли згоди, що Договір  діє </w:t>
      </w:r>
      <w:ins w:id="173" w:author="Dmytro UZUN" w:date="2020-12-08T12:38:00Z">
        <w:r w:rsidR="006B7950">
          <w:rPr>
            <w:sz w:val="22"/>
            <w:lang w:val="uk-UA"/>
          </w:rPr>
          <w:t xml:space="preserve">до </w:t>
        </w:r>
      </w:ins>
      <w:ins w:id="174" w:author="Dmytro UZUN" w:date="2020-12-08T12:39:00Z">
        <w:r w:rsidR="006B7950">
          <w:rPr>
            <w:sz w:val="22"/>
            <w:lang w:val="uk-UA"/>
          </w:rPr>
          <w:t>31.12.2024 р.</w:t>
        </w:r>
      </w:ins>
    </w:p>
    <w:p w14:paraId="19B7FC5E" w14:textId="77777777" w:rsidR="007C6BB2" w:rsidRPr="00314C2F" w:rsidRDefault="009A351A" w:rsidP="007C6BB2">
      <w:pPr>
        <w:pStyle w:val="af0"/>
        <w:contextualSpacing/>
        <w:rPr>
          <w:bCs/>
          <w:sz w:val="22"/>
          <w:szCs w:val="22"/>
          <w:lang w:val="uk-UA"/>
        </w:rPr>
      </w:pPr>
      <w:r w:rsidRPr="00314C2F">
        <w:rPr>
          <w:bCs/>
          <w:sz w:val="22"/>
          <w:szCs w:val="22"/>
          <w:lang w:val="uk-UA"/>
        </w:rPr>
        <w:t>1</w:t>
      </w:r>
      <w:r w:rsidR="000B2B81" w:rsidRPr="00314C2F">
        <w:rPr>
          <w:bCs/>
          <w:sz w:val="22"/>
          <w:szCs w:val="22"/>
          <w:lang w:val="uk-UA"/>
        </w:rPr>
        <w:t>1</w:t>
      </w:r>
      <w:r w:rsidR="00E70391" w:rsidRPr="00314C2F">
        <w:rPr>
          <w:bCs/>
          <w:sz w:val="22"/>
          <w:szCs w:val="22"/>
          <w:lang w:val="uk-UA"/>
        </w:rPr>
        <w:t>.2. </w:t>
      </w:r>
      <w:r w:rsidRPr="00314C2F">
        <w:rPr>
          <w:bCs/>
          <w:sz w:val="22"/>
          <w:szCs w:val="22"/>
          <w:lang w:val="uk-UA"/>
        </w:rPr>
        <w:t>Зміни та доповнення до</w:t>
      </w:r>
      <w:r w:rsidR="00D83929" w:rsidRPr="00314C2F">
        <w:rPr>
          <w:bCs/>
          <w:sz w:val="22"/>
          <w:szCs w:val="22"/>
          <w:lang w:val="uk-UA"/>
        </w:rPr>
        <w:t xml:space="preserve"> Договору можуть бути внесені за взаємною згодою Сторін з обов’язковим оформленням додаткової угоди, що є невід’ємною частиною  Договору (якщо інше не передбачено  Договором, в тому числі додатками до нього). Сторона, яка вважає за необхідне змінити та/або доповнити умови  Договору, надсилає письмові пропозиції щодо змін та/або доповнень до Договору іншій Стороні.</w:t>
      </w:r>
    </w:p>
    <w:p w14:paraId="425965A9" w14:textId="77777777" w:rsidR="007C6BB2" w:rsidRPr="00314C2F" w:rsidRDefault="00D83929" w:rsidP="007C6BB2">
      <w:pPr>
        <w:pStyle w:val="af0"/>
        <w:contextualSpacing/>
        <w:rPr>
          <w:bCs/>
          <w:sz w:val="22"/>
          <w:szCs w:val="22"/>
          <w:lang w:val="uk-UA"/>
        </w:rPr>
      </w:pPr>
      <w:r w:rsidRPr="00314C2F">
        <w:rPr>
          <w:bCs/>
          <w:sz w:val="22"/>
          <w:szCs w:val="22"/>
          <w:lang w:val="uk-UA"/>
        </w:rPr>
        <w:t xml:space="preserve">Сторона, що одержала пропозиції щодо змін та/або доповнень до Договору, повинна письмово відповісти іншій Стороні не пізніше </w:t>
      </w:r>
      <w:r w:rsidR="005E1EFA" w:rsidRPr="00314C2F">
        <w:rPr>
          <w:bCs/>
          <w:sz w:val="22"/>
          <w:szCs w:val="22"/>
          <w:lang w:val="uk-UA"/>
        </w:rPr>
        <w:t xml:space="preserve">двадцяти </w:t>
      </w:r>
      <w:r w:rsidRPr="00314C2F">
        <w:rPr>
          <w:bCs/>
          <w:sz w:val="22"/>
          <w:szCs w:val="22"/>
          <w:lang w:val="uk-UA"/>
        </w:rPr>
        <w:t xml:space="preserve"> календарних днів після їх отримання.</w:t>
      </w:r>
    </w:p>
    <w:p w14:paraId="7A9DD11E" w14:textId="77777777" w:rsidR="007C6BB2" w:rsidRPr="00314C2F" w:rsidRDefault="000B2B81" w:rsidP="007C6BB2">
      <w:pPr>
        <w:pStyle w:val="af0"/>
        <w:contextualSpacing/>
        <w:rPr>
          <w:sz w:val="22"/>
          <w:szCs w:val="22"/>
          <w:lang w:val="uk-UA"/>
        </w:rPr>
      </w:pPr>
      <w:r w:rsidRPr="00314C2F">
        <w:rPr>
          <w:bCs/>
          <w:sz w:val="22"/>
          <w:szCs w:val="22"/>
          <w:lang w:val="uk-UA"/>
        </w:rPr>
        <w:t>11</w:t>
      </w:r>
      <w:r w:rsidR="00D83929" w:rsidRPr="00314C2F">
        <w:rPr>
          <w:bCs/>
          <w:sz w:val="22"/>
          <w:szCs w:val="22"/>
          <w:lang w:val="uk-UA"/>
        </w:rPr>
        <w:t>.3</w:t>
      </w:r>
      <w:r w:rsidR="00E70391" w:rsidRPr="00314C2F">
        <w:rPr>
          <w:bCs/>
          <w:sz w:val="22"/>
          <w:szCs w:val="22"/>
          <w:lang w:val="uk-UA"/>
        </w:rPr>
        <w:t>. </w:t>
      </w:r>
      <w:r w:rsidR="00A14DD8" w:rsidRPr="00314C2F">
        <w:rPr>
          <w:bCs/>
          <w:sz w:val="22"/>
          <w:szCs w:val="22"/>
          <w:lang w:val="uk-UA"/>
        </w:rPr>
        <w:t>Договір може бути розірваний</w:t>
      </w:r>
      <w:r w:rsidR="00526073" w:rsidRPr="00314C2F">
        <w:rPr>
          <w:bCs/>
          <w:sz w:val="22"/>
          <w:szCs w:val="22"/>
          <w:lang w:val="uk-UA"/>
        </w:rPr>
        <w:t xml:space="preserve"> за ініціативою </w:t>
      </w:r>
      <w:r w:rsidR="00B911DD" w:rsidRPr="00314C2F">
        <w:rPr>
          <w:bCs/>
          <w:sz w:val="22"/>
          <w:szCs w:val="22"/>
          <w:lang w:val="uk-UA"/>
        </w:rPr>
        <w:t>Банку</w:t>
      </w:r>
      <w:r w:rsidR="00526073" w:rsidRPr="00314C2F">
        <w:rPr>
          <w:bCs/>
          <w:sz w:val="22"/>
          <w:szCs w:val="22"/>
          <w:lang w:val="uk-UA"/>
        </w:rPr>
        <w:t xml:space="preserve"> </w:t>
      </w:r>
      <w:r w:rsidR="005E1EFA" w:rsidRPr="00314C2F">
        <w:rPr>
          <w:sz w:val="22"/>
          <w:szCs w:val="22"/>
          <w:lang w:val="uk-UA"/>
        </w:rPr>
        <w:t xml:space="preserve">за умови письмового попередження про це </w:t>
      </w:r>
      <w:r w:rsidR="00B911DD" w:rsidRPr="00314C2F">
        <w:rPr>
          <w:sz w:val="22"/>
          <w:szCs w:val="22"/>
          <w:lang w:val="uk-UA"/>
        </w:rPr>
        <w:t>Клієнта</w:t>
      </w:r>
      <w:r w:rsidR="005E1EFA" w:rsidRPr="00314C2F">
        <w:rPr>
          <w:sz w:val="22"/>
          <w:szCs w:val="22"/>
          <w:lang w:val="uk-UA"/>
        </w:rPr>
        <w:t xml:space="preserve"> за </w:t>
      </w:r>
      <w:r w:rsidR="009A351A" w:rsidRPr="00314C2F">
        <w:rPr>
          <w:sz w:val="22"/>
          <w:szCs w:val="22"/>
          <w:lang w:val="uk-UA"/>
        </w:rPr>
        <w:t>тридцять</w:t>
      </w:r>
      <w:r w:rsidR="005E1EFA" w:rsidRPr="00314C2F">
        <w:rPr>
          <w:sz w:val="22"/>
          <w:szCs w:val="22"/>
          <w:lang w:val="uk-UA"/>
        </w:rPr>
        <w:t xml:space="preserve"> календарних днів до запланованої дати розірвання. </w:t>
      </w:r>
    </w:p>
    <w:p w14:paraId="136C6C1B" w14:textId="77777777" w:rsidR="005E1EFA" w:rsidRPr="00314C2F" w:rsidRDefault="005E1EFA" w:rsidP="007C6BB2">
      <w:pPr>
        <w:pStyle w:val="af0"/>
        <w:contextualSpacing/>
        <w:rPr>
          <w:sz w:val="22"/>
          <w:lang w:val="uk-UA"/>
        </w:rPr>
      </w:pPr>
      <w:r w:rsidRPr="00314C2F">
        <w:rPr>
          <w:sz w:val="22"/>
          <w:szCs w:val="22"/>
          <w:lang w:val="uk-UA"/>
        </w:rPr>
        <w:t xml:space="preserve">Повідомлення про розірвання Договору має бути направлено рекомендованим листом з повідомленням про вручення або </w:t>
      </w:r>
      <w:proofErr w:type="spellStart"/>
      <w:r w:rsidRPr="00314C2F">
        <w:rPr>
          <w:sz w:val="22"/>
          <w:szCs w:val="22"/>
          <w:lang w:val="uk-UA"/>
        </w:rPr>
        <w:t>вручено</w:t>
      </w:r>
      <w:proofErr w:type="spellEnd"/>
      <w:r w:rsidRPr="00314C2F">
        <w:rPr>
          <w:sz w:val="22"/>
          <w:szCs w:val="22"/>
          <w:lang w:val="uk-UA"/>
        </w:rPr>
        <w:t xml:space="preserve"> особисто з відміткою на копії листа про його одержання.</w:t>
      </w:r>
    </w:p>
    <w:p w14:paraId="417BF331" w14:textId="77777777" w:rsidR="00D51AEC" w:rsidRPr="00314C2F" w:rsidRDefault="000B2B81" w:rsidP="007C6BB2">
      <w:pPr>
        <w:widowControl w:val="0"/>
        <w:tabs>
          <w:tab w:val="left" w:pos="9180"/>
        </w:tabs>
        <w:autoSpaceDE w:val="0"/>
        <w:autoSpaceDN w:val="0"/>
        <w:adjustRightInd w:val="0"/>
        <w:contextualSpacing/>
        <w:jc w:val="both"/>
        <w:rPr>
          <w:bCs/>
          <w:sz w:val="22"/>
          <w:szCs w:val="22"/>
          <w:lang w:val="uk-UA"/>
        </w:rPr>
      </w:pPr>
      <w:r w:rsidRPr="00314C2F">
        <w:rPr>
          <w:bCs/>
          <w:sz w:val="22"/>
          <w:szCs w:val="22"/>
          <w:lang w:val="uk-UA"/>
        </w:rPr>
        <w:t>11</w:t>
      </w:r>
      <w:r w:rsidR="00D51AEC" w:rsidRPr="00314C2F">
        <w:rPr>
          <w:bCs/>
          <w:sz w:val="22"/>
          <w:szCs w:val="22"/>
          <w:lang w:val="uk-UA"/>
        </w:rPr>
        <w:t>.</w:t>
      </w:r>
      <w:r w:rsidR="007C6BB2" w:rsidRPr="00314C2F">
        <w:rPr>
          <w:bCs/>
          <w:sz w:val="22"/>
          <w:szCs w:val="22"/>
          <w:lang w:val="uk-UA"/>
        </w:rPr>
        <w:t>4</w:t>
      </w:r>
      <w:r w:rsidR="00D51AEC" w:rsidRPr="00314C2F">
        <w:rPr>
          <w:bCs/>
          <w:sz w:val="22"/>
          <w:szCs w:val="22"/>
          <w:lang w:val="uk-UA"/>
        </w:rPr>
        <w:t>.</w:t>
      </w:r>
      <w:r w:rsidR="00E70391" w:rsidRPr="00314C2F">
        <w:rPr>
          <w:bCs/>
          <w:sz w:val="22"/>
          <w:szCs w:val="22"/>
          <w:lang w:val="uk-UA"/>
        </w:rPr>
        <w:t> </w:t>
      </w:r>
      <w:r w:rsidR="00D51AEC" w:rsidRPr="00314C2F">
        <w:rPr>
          <w:bCs/>
          <w:sz w:val="22"/>
          <w:szCs w:val="22"/>
          <w:lang w:val="uk-UA"/>
        </w:rPr>
        <w:t xml:space="preserve">Банк припиняє надання </w:t>
      </w:r>
      <w:r w:rsidR="005E1EFA" w:rsidRPr="00314C2F">
        <w:rPr>
          <w:bCs/>
          <w:sz w:val="22"/>
          <w:szCs w:val="22"/>
          <w:lang w:val="uk-UA"/>
        </w:rPr>
        <w:t>п</w:t>
      </w:r>
      <w:r w:rsidR="00D51AEC" w:rsidRPr="00314C2F">
        <w:rPr>
          <w:bCs/>
          <w:sz w:val="22"/>
          <w:szCs w:val="22"/>
          <w:lang w:val="uk-UA"/>
        </w:rPr>
        <w:t xml:space="preserve">ослуг </w:t>
      </w:r>
      <w:r w:rsidR="005E1EFA" w:rsidRPr="00314C2F">
        <w:rPr>
          <w:bCs/>
          <w:sz w:val="22"/>
          <w:szCs w:val="22"/>
          <w:lang w:val="uk-UA"/>
        </w:rPr>
        <w:t xml:space="preserve">за Договором </w:t>
      </w:r>
      <w:r w:rsidR="00D51AEC" w:rsidRPr="00314C2F">
        <w:rPr>
          <w:bCs/>
          <w:sz w:val="22"/>
          <w:szCs w:val="22"/>
          <w:lang w:val="uk-UA"/>
        </w:rPr>
        <w:t xml:space="preserve">з дня, наступного за днем </w:t>
      </w:r>
      <w:r w:rsidR="00F513AB" w:rsidRPr="00314C2F">
        <w:rPr>
          <w:bCs/>
          <w:sz w:val="22"/>
          <w:szCs w:val="22"/>
          <w:lang w:val="uk-UA"/>
        </w:rPr>
        <w:t>направлення Банком Клієнту такого повідомлення</w:t>
      </w:r>
      <w:r w:rsidR="00D51AEC" w:rsidRPr="00314C2F">
        <w:rPr>
          <w:bCs/>
          <w:sz w:val="22"/>
          <w:szCs w:val="22"/>
          <w:lang w:val="uk-UA"/>
        </w:rPr>
        <w:t xml:space="preserve">. </w:t>
      </w:r>
    </w:p>
    <w:p w14:paraId="4B2D7F29" w14:textId="77777777" w:rsidR="00526073" w:rsidRPr="00314C2F" w:rsidRDefault="00D83929" w:rsidP="007C6BB2">
      <w:pPr>
        <w:tabs>
          <w:tab w:val="left" w:pos="9180"/>
        </w:tabs>
        <w:contextualSpacing/>
        <w:jc w:val="both"/>
        <w:rPr>
          <w:bCs/>
          <w:sz w:val="22"/>
          <w:szCs w:val="22"/>
          <w:lang w:val="uk-UA"/>
        </w:rPr>
      </w:pPr>
      <w:r w:rsidRPr="00314C2F">
        <w:rPr>
          <w:bCs/>
          <w:sz w:val="22"/>
          <w:szCs w:val="22"/>
          <w:lang w:val="uk-UA"/>
        </w:rPr>
        <w:t xml:space="preserve"> Договір вважатиметься розірваним</w:t>
      </w:r>
      <w:r w:rsidR="00526073" w:rsidRPr="00314C2F">
        <w:rPr>
          <w:bCs/>
          <w:sz w:val="22"/>
          <w:szCs w:val="22"/>
          <w:lang w:val="uk-UA"/>
        </w:rPr>
        <w:t xml:space="preserve"> з моменту виконання всіх грошових зобов’язань </w:t>
      </w:r>
      <w:r w:rsidR="00F513AB" w:rsidRPr="00314C2F">
        <w:rPr>
          <w:bCs/>
          <w:sz w:val="22"/>
          <w:szCs w:val="22"/>
          <w:lang w:val="uk-UA"/>
        </w:rPr>
        <w:t xml:space="preserve">Сторін </w:t>
      </w:r>
      <w:r w:rsidR="00526073" w:rsidRPr="00314C2F">
        <w:rPr>
          <w:bCs/>
          <w:sz w:val="22"/>
          <w:szCs w:val="22"/>
          <w:lang w:val="uk-UA"/>
        </w:rPr>
        <w:t xml:space="preserve"> за </w:t>
      </w:r>
      <w:r w:rsidRPr="00314C2F">
        <w:rPr>
          <w:bCs/>
          <w:sz w:val="22"/>
          <w:szCs w:val="22"/>
          <w:lang w:val="uk-UA"/>
        </w:rPr>
        <w:t xml:space="preserve"> Договором</w:t>
      </w:r>
      <w:r w:rsidR="00526073" w:rsidRPr="00314C2F">
        <w:rPr>
          <w:bCs/>
          <w:sz w:val="22"/>
          <w:szCs w:val="22"/>
          <w:lang w:val="uk-UA"/>
        </w:rPr>
        <w:t>.</w:t>
      </w:r>
    </w:p>
    <w:p w14:paraId="2B741200" w14:textId="77777777" w:rsidR="00AD4266" w:rsidRPr="00314C2F" w:rsidRDefault="000B2B81" w:rsidP="007C6BB2">
      <w:pPr>
        <w:contextualSpacing/>
        <w:jc w:val="both"/>
        <w:rPr>
          <w:sz w:val="22"/>
          <w:szCs w:val="22"/>
          <w:lang w:val="uk-UA"/>
        </w:rPr>
      </w:pPr>
      <w:r w:rsidRPr="00314C2F">
        <w:rPr>
          <w:bCs/>
          <w:sz w:val="22"/>
          <w:szCs w:val="22"/>
          <w:lang w:val="uk-UA"/>
        </w:rPr>
        <w:t>11</w:t>
      </w:r>
      <w:r w:rsidR="00526073" w:rsidRPr="00314C2F">
        <w:rPr>
          <w:bCs/>
          <w:sz w:val="22"/>
          <w:szCs w:val="22"/>
          <w:lang w:val="uk-UA"/>
        </w:rPr>
        <w:t>.</w:t>
      </w:r>
      <w:r w:rsidR="007C6BB2" w:rsidRPr="00314C2F">
        <w:rPr>
          <w:bCs/>
          <w:sz w:val="22"/>
          <w:szCs w:val="22"/>
          <w:lang w:val="uk-UA"/>
        </w:rPr>
        <w:t>5</w:t>
      </w:r>
      <w:r w:rsidR="00F74777" w:rsidRPr="00314C2F">
        <w:rPr>
          <w:bCs/>
          <w:sz w:val="22"/>
          <w:szCs w:val="22"/>
          <w:lang w:val="uk-UA"/>
        </w:rPr>
        <w:t>.</w:t>
      </w:r>
      <w:r w:rsidR="00E70391" w:rsidRPr="00314C2F">
        <w:rPr>
          <w:bCs/>
          <w:sz w:val="22"/>
          <w:szCs w:val="22"/>
          <w:lang w:val="uk-UA"/>
        </w:rPr>
        <w:t> </w:t>
      </w:r>
      <w:r w:rsidR="00AD4266" w:rsidRPr="00314C2F">
        <w:rPr>
          <w:sz w:val="22"/>
          <w:szCs w:val="22"/>
          <w:lang w:val="uk-UA"/>
        </w:rPr>
        <w:t>Якщо Договором передбачено направлення Банком повідомлень Клієнту, такі повідомлення вважаються належним чином направленими Клієнту та отриманими Клієнтом, якщо їх направлено хоча б одним із зазначених способів:</w:t>
      </w:r>
    </w:p>
    <w:p w14:paraId="1EE35621" w14:textId="77777777" w:rsidR="007C6BB2" w:rsidRPr="00314C2F" w:rsidRDefault="00AD4266" w:rsidP="007C6BB2">
      <w:pPr>
        <w:contextualSpacing/>
        <w:jc w:val="both"/>
        <w:rPr>
          <w:sz w:val="22"/>
          <w:szCs w:val="22"/>
          <w:lang w:val="uk-UA"/>
        </w:rPr>
      </w:pPr>
      <w:r w:rsidRPr="00314C2F">
        <w:rPr>
          <w:sz w:val="22"/>
          <w:szCs w:val="22"/>
          <w:lang w:val="uk-UA"/>
        </w:rPr>
        <w:t xml:space="preserve">- направлено Клієнту засобами систем дистанційного обслуговування/електронного документообігу відповідно до визначеного укладеними </w:t>
      </w:r>
    </w:p>
    <w:p w14:paraId="126BF872" w14:textId="77777777" w:rsidR="00AD4266" w:rsidRPr="00314C2F" w:rsidRDefault="00AD4266" w:rsidP="00AD4266">
      <w:pPr>
        <w:jc w:val="both"/>
        <w:rPr>
          <w:sz w:val="22"/>
          <w:szCs w:val="22"/>
          <w:lang w:val="uk-UA"/>
        </w:rPr>
      </w:pPr>
      <w:r w:rsidRPr="00314C2F">
        <w:rPr>
          <w:sz w:val="22"/>
          <w:szCs w:val="22"/>
          <w:lang w:val="uk-UA"/>
        </w:rPr>
        <w:t>між Банком та Клієнтом договорами порядку відправлення, отримання та підписання документів у відповідних системах;</w:t>
      </w:r>
    </w:p>
    <w:p w14:paraId="5326F9B1" w14:textId="77777777" w:rsidR="00AD4266" w:rsidRPr="00314C2F" w:rsidRDefault="00AD4266" w:rsidP="00AD4266">
      <w:pPr>
        <w:jc w:val="both"/>
        <w:rPr>
          <w:sz w:val="22"/>
          <w:szCs w:val="22"/>
          <w:lang w:val="uk-UA"/>
        </w:rPr>
      </w:pPr>
      <w:r w:rsidRPr="00314C2F">
        <w:rPr>
          <w:sz w:val="22"/>
          <w:szCs w:val="22"/>
          <w:lang w:val="uk-UA"/>
        </w:rPr>
        <w:t>- надано Клієнту під особистий підпис під час звернення до Банку;</w:t>
      </w:r>
    </w:p>
    <w:p w14:paraId="1945D1B2" w14:textId="77777777" w:rsidR="00AD4266" w:rsidRPr="00314C2F" w:rsidRDefault="00AD4266" w:rsidP="00AD4266">
      <w:pPr>
        <w:jc w:val="both"/>
        <w:rPr>
          <w:sz w:val="22"/>
          <w:szCs w:val="22"/>
          <w:lang w:val="uk-UA"/>
        </w:rPr>
      </w:pPr>
      <w:r w:rsidRPr="00314C2F">
        <w:rPr>
          <w:sz w:val="22"/>
          <w:szCs w:val="22"/>
          <w:lang w:val="uk-UA"/>
        </w:rPr>
        <w:t xml:space="preserve">- </w:t>
      </w:r>
      <w:r w:rsidRPr="00314C2F" w:rsidDel="008B1A60">
        <w:rPr>
          <w:sz w:val="22"/>
          <w:szCs w:val="22"/>
          <w:lang w:val="uk-UA"/>
        </w:rPr>
        <w:t xml:space="preserve"> </w:t>
      </w:r>
      <w:r w:rsidRPr="00314C2F">
        <w:rPr>
          <w:sz w:val="22"/>
          <w:szCs w:val="22"/>
          <w:lang w:val="uk-UA"/>
        </w:rPr>
        <w:t>направлено Банком на поштову адресу Клієнта або на адресу електронної пошти, або на номер мобільного телефону (у випадку направлення Банком SMS-повідомлень), що зазначені Клієнтом в Договорі, додатках до нього, заявах чи іншим чином стали відомі Банку  під час надання послуг Клієнту;</w:t>
      </w:r>
    </w:p>
    <w:p w14:paraId="268A5DB3" w14:textId="77777777" w:rsidR="00AD4266" w:rsidRPr="00314C2F" w:rsidRDefault="00AD4266" w:rsidP="00AD4266">
      <w:pPr>
        <w:jc w:val="both"/>
        <w:rPr>
          <w:sz w:val="22"/>
          <w:szCs w:val="22"/>
          <w:lang w:val="uk-UA"/>
        </w:rPr>
      </w:pPr>
      <w:r w:rsidRPr="00314C2F">
        <w:rPr>
          <w:sz w:val="22"/>
          <w:szCs w:val="22"/>
          <w:lang w:val="uk-UA"/>
        </w:rPr>
        <w:t>- направлено в інший спосіб, якщо це прямо передбачено Договором.</w:t>
      </w:r>
    </w:p>
    <w:p w14:paraId="2539732C" w14:textId="77777777" w:rsidR="00FC2504" w:rsidRPr="00314C2F" w:rsidRDefault="00AD4266" w:rsidP="00AD4266">
      <w:pPr>
        <w:widowControl w:val="0"/>
        <w:tabs>
          <w:tab w:val="left" w:pos="9180"/>
        </w:tabs>
        <w:autoSpaceDE w:val="0"/>
        <w:autoSpaceDN w:val="0"/>
        <w:adjustRightInd w:val="0"/>
        <w:jc w:val="both"/>
        <w:rPr>
          <w:sz w:val="22"/>
          <w:szCs w:val="22"/>
          <w:lang w:val="uk-UA"/>
        </w:rPr>
      </w:pPr>
      <w:r w:rsidRPr="00314C2F">
        <w:rPr>
          <w:sz w:val="22"/>
          <w:szCs w:val="22"/>
          <w:lang w:val="uk-UA"/>
        </w:rPr>
        <w:t xml:space="preserve">У випадку направлення Клієнту SMS-повідомлень, повідомлень на адресу електронної пошти або повідомлень засобами систем дистанційного обслуговування/електронного документообігу, належним доказом їхнього відправлення Банком та отримання Клієнтом є отримане Банком або уповноваженою ним особою автоматизоване повідомлення про доставку SMS-повідомлення на номер мобільного телефону Клієнта або </w:t>
      </w:r>
      <w:r w:rsidRPr="00314C2F">
        <w:rPr>
          <w:sz w:val="22"/>
          <w:szCs w:val="22"/>
          <w:lang w:val="uk-UA"/>
        </w:rPr>
        <w:lastRenderedPageBreak/>
        <w:t>автоматизоване повідомлення про доставку повідомлення на адресу електронної пошти Клієнта чи засобами  систем дистанційного обслуговування/електронного документообігу.</w:t>
      </w:r>
    </w:p>
    <w:p w14:paraId="28041BFA" w14:textId="77777777" w:rsidR="00FB3A95" w:rsidRPr="00314C2F" w:rsidRDefault="000B2B81" w:rsidP="00FB3A95">
      <w:pPr>
        <w:jc w:val="both"/>
        <w:rPr>
          <w:sz w:val="22"/>
          <w:szCs w:val="22"/>
          <w:lang w:val="uk-UA"/>
        </w:rPr>
      </w:pPr>
      <w:r w:rsidRPr="00314C2F">
        <w:rPr>
          <w:bCs/>
          <w:sz w:val="22"/>
          <w:szCs w:val="22"/>
          <w:lang w:val="uk-UA"/>
        </w:rPr>
        <w:t>11</w:t>
      </w:r>
      <w:r w:rsidR="00FB3A95" w:rsidRPr="00314C2F">
        <w:rPr>
          <w:bCs/>
          <w:sz w:val="22"/>
          <w:szCs w:val="22"/>
          <w:lang w:val="uk-UA"/>
        </w:rPr>
        <w:t>.</w:t>
      </w:r>
      <w:r w:rsidR="007C6BB2" w:rsidRPr="00314C2F">
        <w:rPr>
          <w:bCs/>
          <w:sz w:val="22"/>
          <w:szCs w:val="22"/>
          <w:lang w:val="uk-UA"/>
        </w:rPr>
        <w:t>6</w:t>
      </w:r>
      <w:r w:rsidR="00E70391" w:rsidRPr="00314C2F">
        <w:rPr>
          <w:bCs/>
          <w:sz w:val="22"/>
          <w:szCs w:val="22"/>
          <w:lang w:val="uk-UA"/>
        </w:rPr>
        <w:t>. </w:t>
      </w:r>
      <w:r w:rsidR="00FB3A95" w:rsidRPr="00314C2F">
        <w:rPr>
          <w:sz w:val="22"/>
          <w:szCs w:val="22"/>
          <w:lang w:val="uk-UA"/>
        </w:rPr>
        <w:t>Клієнт  зобов’язується на першу вимогу Банку надати документи, що підтверджують податковий статус Клієнта.</w:t>
      </w:r>
    </w:p>
    <w:p w14:paraId="40B21A1D" w14:textId="77777777" w:rsidR="00FB3A95" w:rsidRPr="00314C2F" w:rsidRDefault="00FB3A95" w:rsidP="00FB3A95">
      <w:pPr>
        <w:jc w:val="both"/>
        <w:rPr>
          <w:sz w:val="22"/>
          <w:szCs w:val="22"/>
          <w:lang w:val="uk-UA"/>
        </w:rPr>
      </w:pPr>
      <w:r w:rsidRPr="00314C2F">
        <w:rPr>
          <w:sz w:val="22"/>
          <w:szCs w:val="22"/>
          <w:lang w:val="uk-UA"/>
        </w:rPr>
        <w:t>Клієнт зобов’язується повідомляти Банк про зміну податкового статусу не пізніше десяти банківських днів з дати настання відповідних змін.</w:t>
      </w:r>
    </w:p>
    <w:p w14:paraId="0BA0B1A4" w14:textId="77777777" w:rsidR="00814FD5" w:rsidRPr="00314C2F" w:rsidRDefault="000B2B81" w:rsidP="00FB3A95">
      <w:pPr>
        <w:jc w:val="both"/>
        <w:rPr>
          <w:color w:val="0D0D0D" w:themeColor="text1" w:themeTint="F2"/>
          <w:sz w:val="22"/>
          <w:szCs w:val="22"/>
          <w:lang w:val="uk-UA"/>
        </w:rPr>
      </w:pPr>
      <w:r w:rsidRPr="00314C2F">
        <w:rPr>
          <w:sz w:val="22"/>
          <w:szCs w:val="22"/>
          <w:lang w:val="uk-UA"/>
        </w:rPr>
        <w:t>11</w:t>
      </w:r>
      <w:r w:rsidR="0047370C" w:rsidRPr="00314C2F">
        <w:rPr>
          <w:sz w:val="22"/>
          <w:lang w:val="uk-UA"/>
        </w:rPr>
        <w:t>.</w:t>
      </w:r>
      <w:r w:rsidR="007C6BB2" w:rsidRPr="00314C2F">
        <w:rPr>
          <w:sz w:val="22"/>
          <w:szCs w:val="22"/>
          <w:lang w:val="uk-UA"/>
        </w:rPr>
        <w:t>7</w:t>
      </w:r>
      <w:r w:rsidR="00E70391" w:rsidRPr="00314C2F">
        <w:rPr>
          <w:sz w:val="22"/>
          <w:szCs w:val="22"/>
          <w:lang w:val="uk-UA"/>
        </w:rPr>
        <w:t>. </w:t>
      </w:r>
      <w:r w:rsidR="00814FD5" w:rsidRPr="00314C2F">
        <w:rPr>
          <w:color w:val="0D0D0D" w:themeColor="text1" w:themeTint="F2"/>
          <w:sz w:val="22"/>
          <w:szCs w:val="22"/>
          <w:lang w:val="uk-UA"/>
        </w:rPr>
        <w:t>Клієнт не має права передавати свої права та обов’язки за Договором третім особам без письмової згоди Банка.</w:t>
      </w:r>
    </w:p>
    <w:p w14:paraId="2ECB91A8" w14:textId="77777777" w:rsidR="00FB3A95" w:rsidRPr="00314C2F" w:rsidRDefault="000B2B81" w:rsidP="00FB3A95">
      <w:pPr>
        <w:jc w:val="both"/>
        <w:rPr>
          <w:sz w:val="22"/>
          <w:szCs w:val="22"/>
          <w:lang w:val="uk-UA"/>
        </w:rPr>
      </w:pPr>
      <w:r w:rsidRPr="00314C2F">
        <w:rPr>
          <w:sz w:val="22"/>
          <w:szCs w:val="22"/>
          <w:lang w:val="uk-UA"/>
        </w:rPr>
        <w:t>11</w:t>
      </w:r>
      <w:r w:rsidR="00FF5138" w:rsidRPr="00314C2F">
        <w:rPr>
          <w:sz w:val="22"/>
          <w:szCs w:val="22"/>
          <w:lang w:val="uk-UA"/>
        </w:rPr>
        <w:t>.</w:t>
      </w:r>
      <w:r w:rsidR="007C6BB2" w:rsidRPr="00314C2F">
        <w:rPr>
          <w:sz w:val="22"/>
          <w:szCs w:val="22"/>
          <w:lang w:val="uk-UA"/>
        </w:rPr>
        <w:t>8</w:t>
      </w:r>
      <w:r w:rsidR="00E70391" w:rsidRPr="00314C2F">
        <w:rPr>
          <w:sz w:val="22"/>
          <w:szCs w:val="22"/>
          <w:lang w:val="uk-UA"/>
        </w:rPr>
        <w:t>. </w:t>
      </w:r>
      <w:r w:rsidR="00FB3A95" w:rsidRPr="00314C2F">
        <w:rPr>
          <w:sz w:val="22"/>
          <w:szCs w:val="22"/>
          <w:lang w:val="uk-UA"/>
        </w:rPr>
        <w:t>Всі додатки, договори про зміни до Договору є його невід’ємними частинами.</w:t>
      </w:r>
    </w:p>
    <w:p w14:paraId="529FB2E5" w14:textId="77777777" w:rsidR="00526073" w:rsidRPr="00314C2F" w:rsidRDefault="000B2B81" w:rsidP="00526073">
      <w:pPr>
        <w:tabs>
          <w:tab w:val="left" w:pos="9180"/>
        </w:tabs>
        <w:jc w:val="both"/>
        <w:rPr>
          <w:bCs/>
          <w:sz w:val="22"/>
          <w:szCs w:val="22"/>
          <w:lang w:val="uk-UA"/>
        </w:rPr>
      </w:pPr>
      <w:r w:rsidRPr="00314C2F">
        <w:rPr>
          <w:bCs/>
          <w:sz w:val="22"/>
          <w:szCs w:val="22"/>
          <w:lang w:val="uk-UA"/>
        </w:rPr>
        <w:t>11</w:t>
      </w:r>
      <w:r w:rsidR="00F74777" w:rsidRPr="00314C2F">
        <w:rPr>
          <w:bCs/>
          <w:sz w:val="22"/>
          <w:szCs w:val="22"/>
          <w:lang w:val="uk-UA"/>
        </w:rPr>
        <w:t>.</w:t>
      </w:r>
      <w:r w:rsidR="007C6BB2" w:rsidRPr="00314C2F">
        <w:rPr>
          <w:bCs/>
          <w:sz w:val="22"/>
          <w:szCs w:val="22"/>
          <w:lang w:val="uk-UA"/>
        </w:rPr>
        <w:t>9</w:t>
      </w:r>
      <w:r w:rsidR="00E70391" w:rsidRPr="00314C2F">
        <w:rPr>
          <w:bCs/>
          <w:sz w:val="22"/>
          <w:szCs w:val="22"/>
          <w:lang w:val="uk-UA"/>
        </w:rPr>
        <w:t>. </w:t>
      </w:r>
      <w:r w:rsidR="00F74777" w:rsidRPr="00314C2F">
        <w:rPr>
          <w:bCs/>
          <w:sz w:val="22"/>
          <w:szCs w:val="22"/>
          <w:lang w:val="uk-UA"/>
        </w:rPr>
        <w:t>Договір</w:t>
      </w:r>
      <w:r w:rsidR="00526073" w:rsidRPr="00314C2F">
        <w:rPr>
          <w:bCs/>
          <w:sz w:val="22"/>
          <w:szCs w:val="22"/>
          <w:lang w:val="uk-UA"/>
        </w:rPr>
        <w:t xml:space="preserve"> укладено </w:t>
      </w:r>
      <w:r w:rsidR="00FB3A95" w:rsidRPr="00314C2F">
        <w:rPr>
          <w:sz w:val="22"/>
          <w:szCs w:val="22"/>
          <w:lang w:val="uk-UA"/>
        </w:rPr>
        <w:t>українською мовою</w:t>
      </w:r>
      <w:r w:rsidR="00FB3A95" w:rsidRPr="00314C2F">
        <w:rPr>
          <w:bCs/>
          <w:sz w:val="22"/>
          <w:szCs w:val="22"/>
          <w:lang w:val="uk-UA"/>
        </w:rPr>
        <w:t xml:space="preserve">, </w:t>
      </w:r>
      <w:r w:rsidR="00526073" w:rsidRPr="00314C2F">
        <w:rPr>
          <w:bCs/>
          <w:sz w:val="22"/>
          <w:szCs w:val="22"/>
          <w:lang w:val="uk-UA"/>
        </w:rPr>
        <w:t xml:space="preserve">у  двох </w:t>
      </w:r>
      <w:r w:rsidR="00F513AB" w:rsidRPr="00314C2F">
        <w:rPr>
          <w:bCs/>
          <w:sz w:val="22"/>
          <w:szCs w:val="22"/>
          <w:lang w:val="uk-UA"/>
        </w:rPr>
        <w:t xml:space="preserve">оригінальних </w:t>
      </w:r>
      <w:r w:rsidR="00526073" w:rsidRPr="00314C2F">
        <w:rPr>
          <w:bCs/>
          <w:sz w:val="22"/>
          <w:szCs w:val="22"/>
          <w:lang w:val="uk-UA"/>
        </w:rPr>
        <w:t xml:space="preserve">примірниках, що мають однакову юридичну силу, по одному для кожної зі Сторін. </w:t>
      </w:r>
    </w:p>
    <w:p w14:paraId="539EE55D" w14:textId="77777777" w:rsidR="001A7D27" w:rsidRPr="00314C2F" w:rsidRDefault="001A7D27" w:rsidP="00183ECD">
      <w:pPr>
        <w:rPr>
          <w:b/>
          <w:bCs/>
          <w:sz w:val="22"/>
          <w:szCs w:val="22"/>
          <w:lang w:val="uk-UA"/>
        </w:rPr>
      </w:pPr>
    </w:p>
    <w:p w14:paraId="11D20963" w14:textId="77777777" w:rsidR="00925977" w:rsidRPr="00314C2F" w:rsidRDefault="00925977" w:rsidP="00925977">
      <w:pPr>
        <w:pStyle w:val="2"/>
      </w:pPr>
      <w:r w:rsidRPr="00314C2F">
        <w:t>РЕКВІЗИТИ ТА ПІДПИСИ СТОРІН</w:t>
      </w:r>
    </w:p>
    <w:p w14:paraId="41BEE452" w14:textId="77777777" w:rsidR="004F177F" w:rsidRPr="00314C2F" w:rsidRDefault="004F177F" w:rsidP="004F177F">
      <w:pPr>
        <w:rPr>
          <w:sz w:val="22"/>
          <w:lang w:val="uk-U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386"/>
      </w:tblGrid>
      <w:tr w:rsidR="00925977" w:rsidRPr="00314C2F" w14:paraId="665E0703" w14:textId="77777777" w:rsidTr="0018520E">
        <w:tc>
          <w:tcPr>
            <w:tcW w:w="4820" w:type="dxa"/>
          </w:tcPr>
          <w:p w14:paraId="5349F0F5" w14:textId="77777777" w:rsidR="00925977" w:rsidRPr="00314C2F" w:rsidRDefault="00925977" w:rsidP="008C4306">
            <w:pPr>
              <w:pStyle w:val="af0"/>
              <w:tabs>
                <w:tab w:val="center" w:pos="5310"/>
              </w:tabs>
              <w:jc w:val="center"/>
              <w:rPr>
                <w:b/>
                <w:bCs/>
                <w:sz w:val="22"/>
                <w:szCs w:val="22"/>
                <w:lang w:val="uk-UA"/>
              </w:rPr>
            </w:pPr>
            <w:r w:rsidRPr="00314C2F">
              <w:rPr>
                <w:b/>
                <w:bCs/>
                <w:sz w:val="22"/>
                <w:szCs w:val="22"/>
                <w:lang w:val="uk-UA"/>
              </w:rPr>
              <w:t>БАНК</w:t>
            </w:r>
          </w:p>
        </w:tc>
        <w:tc>
          <w:tcPr>
            <w:tcW w:w="5386" w:type="dxa"/>
          </w:tcPr>
          <w:p w14:paraId="56ADD8AB" w14:textId="77777777" w:rsidR="00925977" w:rsidRPr="00314C2F" w:rsidRDefault="00925977" w:rsidP="008C4306">
            <w:pPr>
              <w:pStyle w:val="af0"/>
              <w:tabs>
                <w:tab w:val="center" w:pos="5310"/>
              </w:tabs>
              <w:jc w:val="center"/>
              <w:rPr>
                <w:b/>
                <w:bCs/>
                <w:sz w:val="22"/>
                <w:szCs w:val="22"/>
                <w:lang w:val="uk-UA"/>
              </w:rPr>
            </w:pPr>
            <w:r w:rsidRPr="00314C2F">
              <w:rPr>
                <w:b/>
                <w:bCs/>
                <w:sz w:val="22"/>
                <w:szCs w:val="22"/>
                <w:lang w:val="uk-UA"/>
              </w:rPr>
              <w:t>КЛІЄНТ</w:t>
            </w:r>
          </w:p>
        </w:tc>
      </w:tr>
      <w:tr w:rsidR="00925977" w:rsidRPr="00314C2F" w14:paraId="5298799A" w14:textId="77777777" w:rsidTr="0018520E">
        <w:tc>
          <w:tcPr>
            <w:tcW w:w="4820" w:type="dxa"/>
          </w:tcPr>
          <w:p w14:paraId="403FF7B3" w14:textId="77777777" w:rsidR="00925977" w:rsidRPr="00314C2F" w:rsidRDefault="00925977" w:rsidP="008C4306">
            <w:pPr>
              <w:rPr>
                <w:b/>
                <w:sz w:val="22"/>
                <w:lang w:val="uk-UA"/>
              </w:rPr>
            </w:pPr>
            <w:r w:rsidRPr="00314C2F">
              <w:rPr>
                <w:b/>
                <w:sz w:val="22"/>
                <w:lang w:val="uk-UA"/>
              </w:rPr>
              <w:t>АКЦІОНЕРНЕ ТОВАРИСТВО</w:t>
            </w:r>
          </w:p>
          <w:p w14:paraId="710E604C" w14:textId="77777777" w:rsidR="00925977" w:rsidRPr="00314C2F" w:rsidRDefault="00925977" w:rsidP="008C4306">
            <w:pPr>
              <w:rPr>
                <w:b/>
                <w:sz w:val="22"/>
                <w:lang w:val="uk-UA"/>
              </w:rPr>
            </w:pPr>
            <w:r w:rsidRPr="00314C2F">
              <w:rPr>
                <w:b/>
                <w:sz w:val="22"/>
                <w:lang w:val="uk-UA"/>
              </w:rPr>
              <w:t>«РАЙФФАЙЗЕН БАНК АВАЛЬ»</w:t>
            </w:r>
          </w:p>
          <w:p w14:paraId="4F912E62" w14:textId="77777777" w:rsidR="00925977" w:rsidRPr="00314C2F" w:rsidRDefault="00925977" w:rsidP="008C4306">
            <w:pPr>
              <w:rPr>
                <w:b/>
                <w:sz w:val="22"/>
                <w:lang w:val="uk-UA"/>
              </w:rPr>
            </w:pPr>
            <w:r w:rsidRPr="00314C2F">
              <w:rPr>
                <w:b/>
                <w:sz w:val="22"/>
                <w:lang w:val="uk-UA"/>
              </w:rPr>
              <w:t xml:space="preserve">01011, м. Київ, вул. Лєскова, 9, </w:t>
            </w:r>
          </w:p>
          <w:p w14:paraId="0FAD394D" w14:textId="1AAE0AC4" w:rsidR="00925977" w:rsidRDefault="00925977" w:rsidP="008C4306">
            <w:pPr>
              <w:rPr>
                <w:b/>
                <w:sz w:val="22"/>
                <w:lang w:val="uk-UA"/>
              </w:rPr>
            </w:pPr>
            <w:proofErr w:type="spellStart"/>
            <w:r w:rsidRPr="00314C2F">
              <w:rPr>
                <w:b/>
                <w:sz w:val="22"/>
                <w:lang w:val="uk-UA"/>
              </w:rPr>
              <w:t>кор</w:t>
            </w:r>
            <w:proofErr w:type="spellEnd"/>
            <w:r w:rsidRPr="00314C2F">
              <w:rPr>
                <w:b/>
                <w:sz w:val="22"/>
                <w:lang w:val="uk-UA"/>
              </w:rPr>
              <w:t xml:space="preserve">. рахунок 32001100701026 у Національному Банку України МФО 300001, код ЄДРПОУ 14305909, </w:t>
            </w:r>
          </w:p>
          <w:p w14:paraId="61533796" w14:textId="77777777" w:rsidR="00EB2C89" w:rsidRPr="00AF3EC4" w:rsidRDefault="00EB2C89" w:rsidP="00EB2C89">
            <w:pPr>
              <w:rPr>
                <w:b/>
                <w:sz w:val="22"/>
                <w:lang w:val="uk-UA"/>
              </w:rPr>
            </w:pPr>
            <w:r>
              <w:rPr>
                <w:b/>
                <w:sz w:val="22"/>
                <w:lang w:val="uk-UA"/>
              </w:rPr>
              <w:t>І</w:t>
            </w:r>
            <w:r w:rsidRPr="00037DC7">
              <w:rPr>
                <w:b/>
                <w:sz w:val="22"/>
                <w:lang w:val="uk-UA"/>
              </w:rPr>
              <w:t>BAN: № UA233000010000032001100701026</w:t>
            </w:r>
          </w:p>
          <w:p w14:paraId="037BEE55" w14:textId="77777777" w:rsidR="00925977" w:rsidRPr="00314C2F" w:rsidRDefault="00925977" w:rsidP="008C4306">
            <w:pPr>
              <w:rPr>
                <w:b/>
                <w:sz w:val="22"/>
                <w:lang w:val="uk-UA"/>
              </w:rPr>
            </w:pPr>
            <w:proofErr w:type="spellStart"/>
            <w:r w:rsidRPr="00314C2F">
              <w:rPr>
                <w:b/>
                <w:sz w:val="22"/>
                <w:lang w:val="uk-UA"/>
              </w:rPr>
              <w:t>тел</w:t>
            </w:r>
            <w:proofErr w:type="spellEnd"/>
            <w:r w:rsidRPr="00314C2F">
              <w:rPr>
                <w:b/>
                <w:sz w:val="22"/>
                <w:lang w:val="uk-UA"/>
              </w:rPr>
              <w:t>. (044) 490-89-26</w:t>
            </w:r>
          </w:p>
          <w:p w14:paraId="4472DE90" w14:textId="477B6F87" w:rsidR="00925977" w:rsidRPr="00314C2F" w:rsidDel="00ED7564" w:rsidRDefault="00925977" w:rsidP="008C4306">
            <w:pPr>
              <w:rPr>
                <w:del w:id="175" w:author="Dmytro UZUN" w:date="2020-12-08T12:40:00Z"/>
                <w:b/>
                <w:sz w:val="22"/>
                <w:lang w:val="uk-UA"/>
              </w:rPr>
            </w:pPr>
            <w:r w:rsidRPr="00314C2F">
              <w:rPr>
                <w:b/>
                <w:sz w:val="22"/>
                <w:lang w:val="uk-UA"/>
              </w:rPr>
              <w:t xml:space="preserve">в особі </w:t>
            </w:r>
            <w:del w:id="176" w:author="Dmytro UZUN" w:date="2020-12-08T12:40:00Z">
              <w:r w:rsidRPr="00314C2F" w:rsidDel="00ED7564">
                <w:rPr>
                  <w:b/>
                  <w:sz w:val="22"/>
                  <w:lang w:val="uk-UA"/>
                </w:rPr>
                <w:delText>_____________________________________</w:delText>
              </w:r>
            </w:del>
          </w:p>
          <w:p w14:paraId="05D1102F" w14:textId="3A0CC07C" w:rsidR="00925977" w:rsidRPr="00314C2F" w:rsidRDefault="00925977" w:rsidP="00ED7564">
            <w:pPr>
              <w:rPr>
                <w:b/>
                <w:sz w:val="22"/>
                <w:lang w:val="uk-UA"/>
              </w:rPr>
            </w:pPr>
            <w:del w:id="177" w:author="Dmytro UZUN" w:date="2020-12-08T12:40:00Z">
              <w:r w:rsidRPr="00314C2F" w:rsidDel="00ED7564">
                <w:rPr>
                  <w:b/>
                  <w:sz w:val="22"/>
                  <w:lang w:val="uk-UA"/>
                </w:rPr>
                <w:delText>____________________________________________</w:delText>
              </w:r>
            </w:del>
            <w:ins w:id="178" w:author="Dmytro UZUN" w:date="2020-12-08T12:40:00Z">
              <w:r w:rsidR="00ED7564">
                <w:rPr>
                  <w:b/>
                  <w:sz w:val="22"/>
                  <w:lang w:val="uk-UA"/>
                </w:rPr>
                <w:t xml:space="preserve">начальника </w:t>
              </w:r>
              <w:proofErr w:type="spellStart"/>
              <w:r w:rsidR="00ED7564">
                <w:rPr>
                  <w:b/>
                  <w:sz w:val="22"/>
                  <w:lang w:val="uk-UA"/>
                </w:rPr>
                <w:t>Таїровського</w:t>
              </w:r>
              <w:proofErr w:type="spellEnd"/>
              <w:r w:rsidR="00ED7564">
                <w:rPr>
                  <w:b/>
                  <w:sz w:val="22"/>
                  <w:lang w:val="uk-UA"/>
                </w:rPr>
                <w:t xml:space="preserve"> </w:t>
              </w:r>
            </w:ins>
            <w:ins w:id="179" w:author="Dmytro UZUN" w:date="2020-12-08T12:41:00Z">
              <w:r w:rsidR="00ED7564">
                <w:rPr>
                  <w:b/>
                  <w:sz w:val="22"/>
                  <w:lang w:val="uk-UA"/>
                </w:rPr>
                <w:t>відділення Семенової Вікторії Василівни</w:t>
              </w:r>
            </w:ins>
          </w:p>
          <w:p w14:paraId="406694B2" w14:textId="77777777" w:rsidR="00925977" w:rsidRPr="00314C2F" w:rsidRDefault="00925977" w:rsidP="008C4306">
            <w:pPr>
              <w:rPr>
                <w:b/>
                <w:sz w:val="22"/>
                <w:lang w:val="uk-UA"/>
              </w:rPr>
            </w:pPr>
            <w:r w:rsidRPr="00314C2F">
              <w:rPr>
                <w:b/>
                <w:sz w:val="22"/>
                <w:lang w:val="uk-UA"/>
              </w:rPr>
              <w:t>(П.І.Б. та посада)</w:t>
            </w:r>
          </w:p>
          <w:p w14:paraId="3A633E4A" w14:textId="77777777" w:rsidR="00925977" w:rsidRPr="00314C2F" w:rsidRDefault="00925977" w:rsidP="008C4306">
            <w:pPr>
              <w:rPr>
                <w:b/>
                <w:sz w:val="22"/>
                <w:lang w:val="uk-UA"/>
              </w:rPr>
            </w:pPr>
            <w:r w:rsidRPr="00314C2F">
              <w:rPr>
                <w:b/>
                <w:sz w:val="22"/>
                <w:lang w:val="uk-UA"/>
              </w:rPr>
              <w:t>Підпис: __________________</w:t>
            </w:r>
          </w:p>
          <w:p w14:paraId="0C597D9E" w14:textId="222B2A85" w:rsidR="00925977" w:rsidRPr="00314C2F" w:rsidDel="00ED7564" w:rsidRDefault="00925977">
            <w:pPr>
              <w:rPr>
                <w:del w:id="180" w:author="Dmytro UZUN" w:date="2020-12-08T12:41:00Z"/>
                <w:b/>
                <w:sz w:val="22"/>
                <w:lang w:val="uk-UA"/>
              </w:rPr>
            </w:pPr>
            <w:r w:rsidRPr="00314C2F">
              <w:rPr>
                <w:b/>
                <w:sz w:val="22"/>
                <w:lang w:val="uk-UA"/>
              </w:rPr>
              <w:t xml:space="preserve">в особі </w:t>
            </w:r>
            <w:ins w:id="181" w:author="Dmytro UZUN" w:date="2020-12-08T12:41:00Z">
              <w:r w:rsidR="00ED7564">
                <w:rPr>
                  <w:b/>
                  <w:sz w:val="22"/>
                  <w:lang w:val="uk-UA"/>
                </w:rPr>
                <w:t xml:space="preserve">заступника </w:t>
              </w:r>
              <w:proofErr w:type="spellStart"/>
              <w:r w:rsidR="00ED7564">
                <w:rPr>
                  <w:b/>
                  <w:sz w:val="22"/>
                  <w:lang w:val="uk-UA"/>
                </w:rPr>
                <w:t>Таїровського</w:t>
              </w:r>
              <w:proofErr w:type="spellEnd"/>
              <w:r w:rsidR="00ED7564">
                <w:rPr>
                  <w:b/>
                  <w:sz w:val="22"/>
                  <w:lang w:val="uk-UA"/>
                </w:rPr>
                <w:t xml:space="preserve"> відділення Демченко Тетяни Сергіївни</w:t>
              </w:r>
            </w:ins>
            <w:del w:id="182" w:author="Dmytro UZUN" w:date="2020-12-08T12:41:00Z">
              <w:r w:rsidRPr="00314C2F" w:rsidDel="00ED7564">
                <w:rPr>
                  <w:b/>
                  <w:sz w:val="22"/>
                  <w:lang w:val="uk-UA"/>
                </w:rPr>
                <w:delText>_____________________________________</w:delText>
              </w:r>
            </w:del>
          </w:p>
          <w:p w14:paraId="6034DCFB" w14:textId="689BA896" w:rsidR="00925977" w:rsidRPr="00314C2F" w:rsidRDefault="00925977" w:rsidP="00ED7564">
            <w:pPr>
              <w:rPr>
                <w:b/>
                <w:sz w:val="22"/>
                <w:lang w:val="uk-UA"/>
              </w:rPr>
            </w:pPr>
            <w:del w:id="183" w:author="Dmytro UZUN" w:date="2020-12-08T12:41:00Z">
              <w:r w:rsidRPr="00314C2F" w:rsidDel="00ED7564">
                <w:rPr>
                  <w:b/>
                  <w:sz w:val="22"/>
                  <w:lang w:val="uk-UA"/>
                </w:rPr>
                <w:delText>____________________________________________</w:delText>
              </w:r>
            </w:del>
          </w:p>
          <w:p w14:paraId="670E6711" w14:textId="77777777" w:rsidR="00925977" w:rsidRPr="00314C2F" w:rsidRDefault="00925977" w:rsidP="008C4306">
            <w:pPr>
              <w:rPr>
                <w:b/>
                <w:sz w:val="22"/>
                <w:lang w:val="uk-UA"/>
              </w:rPr>
            </w:pPr>
            <w:r w:rsidRPr="00314C2F">
              <w:rPr>
                <w:b/>
                <w:sz w:val="22"/>
                <w:lang w:val="uk-UA"/>
              </w:rPr>
              <w:t>(П.І.Б. та посада)</w:t>
            </w:r>
          </w:p>
          <w:p w14:paraId="2E94E7DF" w14:textId="77777777" w:rsidR="00925977" w:rsidRPr="00314C2F" w:rsidRDefault="00925977" w:rsidP="008C4306">
            <w:pPr>
              <w:rPr>
                <w:b/>
                <w:sz w:val="22"/>
                <w:lang w:val="uk-UA"/>
              </w:rPr>
            </w:pPr>
            <w:r w:rsidRPr="00314C2F">
              <w:rPr>
                <w:b/>
                <w:sz w:val="22"/>
                <w:lang w:val="uk-UA"/>
              </w:rPr>
              <w:t>Підпис: __________________</w:t>
            </w:r>
          </w:p>
          <w:p w14:paraId="219010AF" w14:textId="77777777" w:rsidR="00925977" w:rsidRPr="00314C2F" w:rsidRDefault="00925977" w:rsidP="008C4306">
            <w:pPr>
              <w:rPr>
                <w:b/>
                <w:sz w:val="22"/>
                <w:lang w:val="uk-UA"/>
              </w:rPr>
            </w:pPr>
            <w:r w:rsidRPr="00314C2F">
              <w:rPr>
                <w:b/>
                <w:sz w:val="22"/>
                <w:lang w:val="uk-UA"/>
              </w:rPr>
              <w:t xml:space="preserve"> </w:t>
            </w:r>
            <w:r w:rsidR="007978AE" w:rsidRPr="00314C2F">
              <w:rPr>
                <w:b/>
                <w:sz w:val="22"/>
                <w:lang w:val="uk-UA"/>
              </w:rPr>
              <w:t xml:space="preserve">                            </w:t>
            </w:r>
          </w:p>
        </w:tc>
        <w:tc>
          <w:tcPr>
            <w:tcW w:w="5386" w:type="dxa"/>
          </w:tcPr>
          <w:p w14:paraId="4743B033" w14:textId="77777777" w:rsidR="004F5EC3" w:rsidRPr="004F5EC3" w:rsidRDefault="004F5EC3" w:rsidP="004F5EC3">
            <w:pPr>
              <w:rPr>
                <w:ins w:id="184" w:author="Yevheniia YELTSOVA" w:date="2021-08-31T17:38:00Z"/>
                <w:b/>
                <w:bCs/>
                <w:color w:val="000000"/>
                <w:sz w:val="22"/>
                <w:szCs w:val="22"/>
                <w:lang w:val="uk-UA" w:eastAsia="uk-UA"/>
                <w:rPrChange w:id="185" w:author="Yevheniia YELTSOVA" w:date="2021-08-31T17:39:00Z">
                  <w:rPr>
                    <w:ins w:id="186" w:author="Yevheniia YELTSOVA" w:date="2021-08-31T17:38:00Z"/>
                    <w:rFonts w:ascii="Helvetica" w:hAnsi="Helvetica" w:cs="Helvetica"/>
                    <w:color w:val="000000"/>
                    <w:sz w:val="22"/>
                    <w:szCs w:val="22"/>
                    <w:lang w:val="uk-UA" w:eastAsia="uk-UA"/>
                  </w:rPr>
                </w:rPrChange>
              </w:rPr>
            </w:pPr>
            <w:ins w:id="187" w:author="Yevheniia YELTSOVA" w:date="2021-08-31T17:38:00Z">
              <w:r>
                <w:rPr>
                  <w:rFonts w:ascii="Helvetica" w:hAnsi="Helvetica" w:cs="Helvetica"/>
                  <w:color w:val="000000"/>
                  <w:sz w:val="22"/>
                  <w:szCs w:val="22"/>
                </w:rPr>
                <w:br/>
              </w:r>
              <w:r w:rsidRPr="004F5EC3">
                <w:rPr>
                  <w:b/>
                  <w:bCs/>
                  <w:color w:val="000000"/>
                  <w:sz w:val="22"/>
                  <w:szCs w:val="22"/>
                  <w:rPrChange w:id="188" w:author="Yevheniia YELTSOVA" w:date="2021-08-31T17:39:00Z">
                    <w:rPr>
                      <w:rFonts w:ascii="Helvetica" w:hAnsi="Helvetica" w:cs="Helvetica"/>
                      <w:color w:val="000000"/>
                      <w:sz w:val="22"/>
                      <w:szCs w:val="22"/>
                    </w:rPr>
                  </w:rPrChange>
                </w:rPr>
                <w:t>ВИКОНАВЧИЙ КОМІТЕТ КАХОВСЬКОЇ МІСЬКОЇ РАДИ</w:t>
              </w:r>
            </w:ins>
          </w:p>
          <w:p w14:paraId="2EDCC5AB" w14:textId="4EA9281E" w:rsidR="00925977" w:rsidRPr="00314C2F" w:rsidDel="004F5EC3" w:rsidRDefault="00925977" w:rsidP="008C4306">
            <w:pPr>
              <w:rPr>
                <w:del w:id="189" w:author="Yevheniia YELTSOVA" w:date="2021-08-31T17:38:00Z"/>
                <w:b/>
                <w:sz w:val="22"/>
                <w:lang w:val="uk-UA"/>
              </w:rPr>
            </w:pPr>
            <w:del w:id="190" w:author="Yevheniia YELTSOVA" w:date="2021-08-31T17:38:00Z">
              <w:r w:rsidRPr="00314C2F" w:rsidDel="004F5EC3">
                <w:rPr>
                  <w:b/>
                  <w:sz w:val="22"/>
                  <w:lang w:val="uk-UA"/>
                </w:rPr>
                <w:delText>___________________________________________________</w:delText>
              </w:r>
            </w:del>
          </w:p>
          <w:p w14:paraId="6697FE85" w14:textId="026292E1" w:rsidR="00925977" w:rsidRPr="00314C2F" w:rsidDel="004F5EC3" w:rsidRDefault="00925977" w:rsidP="008C4306">
            <w:pPr>
              <w:rPr>
                <w:del w:id="191" w:author="Yevheniia YELTSOVA" w:date="2021-08-31T17:38:00Z"/>
                <w:b/>
                <w:sz w:val="22"/>
                <w:lang w:val="uk-UA"/>
              </w:rPr>
            </w:pPr>
            <w:del w:id="192" w:author="Yevheniia YELTSOVA" w:date="2021-08-31T17:38:00Z">
              <w:r w:rsidRPr="00314C2F" w:rsidDel="004F5EC3">
                <w:rPr>
                  <w:b/>
                  <w:sz w:val="22"/>
                  <w:lang w:val="uk-UA"/>
                </w:rPr>
                <w:delText>___________________________________________________</w:delText>
              </w:r>
            </w:del>
          </w:p>
          <w:p w14:paraId="700C2681" w14:textId="45DA2BAC" w:rsidR="00925977" w:rsidRPr="00314C2F" w:rsidRDefault="00925977" w:rsidP="008C4306">
            <w:pPr>
              <w:rPr>
                <w:b/>
                <w:sz w:val="22"/>
                <w:lang w:val="uk-UA"/>
              </w:rPr>
            </w:pPr>
            <w:del w:id="193" w:author="Yevheniia YELTSOVA" w:date="2021-08-31T17:38:00Z">
              <w:r w:rsidRPr="00314C2F" w:rsidDel="004F5EC3">
                <w:rPr>
                  <w:b/>
                  <w:sz w:val="22"/>
                  <w:lang w:val="uk-UA"/>
                </w:rPr>
                <w:delText>___________________________________________________</w:delText>
              </w:r>
            </w:del>
            <w:ins w:id="194" w:author="Dmytro UZUN" w:date="2020-12-08T12:42:00Z">
              <w:del w:id="195" w:author="Yevheniia YELTSOVA" w:date="2021-08-31T17:38:00Z">
                <w:r w:rsidR="00ED7564" w:rsidDel="004F5EC3">
                  <w:rPr>
                    <w:b/>
                    <w:sz w:val="22"/>
                    <w:lang w:val="uk-UA"/>
                  </w:rPr>
                  <w:delText>Усатівська сільська рада Біляївського району Одеської області</w:delText>
                </w:r>
              </w:del>
            </w:ins>
            <w:del w:id="196" w:author="Yevheniia YELTSOVA" w:date="2021-08-31T17:38:00Z">
              <w:r w:rsidRPr="00314C2F" w:rsidDel="004F5EC3">
                <w:rPr>
                  <w:b/>
                  <w:sz w:val="22"/>
                  <w:lang w:val="uk-UA"/>
                </w:rPr>
                <w:delText xml:space="preserve">, </w:delText>
              </w:r>
            </w:del>
            <w:r w:rsidRPr="00314C2F">
              <w:rPr>
                <w:b/>
                <w:sz w:val="22"/>
                <w:lang w:val="uk-UA"/>
              </w:rPr>
              <w:t xml:space="preserve">код ЄДРПОУ </w:t>
            </w:r>
            <w:ins w:id="197" w:author="Yevheniia YELTSOVA" w:date="2021-08-31T17:39:00Z">
              <w:r w:rsidR="004F5EC3">
                <w:rPr>
                  <w:sz w:val="22"/>
                  <w:szCs w:val="22"/>
                  <w:lang w:val="uk-UA"/>
                </w:rPr>
                <w:t>04059970</w:t>
              </w:r>
            </w:ins>
            <w:ins w:id="198" w:author="Dmytro UZUN" w:date="2020-12-08T12:42:00Z">
              <w:del w:id="199" w:author="Yevheniia YELTSOVA" w:date="2021-08-31T17:39:00Z">
                <w:r w:rsidR="00ED7564" w:rsidDel="004F5EC3">
                  <w:rPr>
                    <w:sz w:val="22"/>
                    <w:szCs w:val="22"/>
                    <w:lang w:val="uk-UA"/>
                  </w:rPr>
                  <w:delText>04377888</w:delText>
                </w:r>
              </w:del>
            </w:ins>
            <w:del w:id="200" w:author="Dmytro UZUN" w:date="2020-12-08T12:42:00Z">
              <w:r w:rsidRPr="00314C2F" w:rsidDel="00ED7564">
                <w:rPr>
                  <w:b/>
                  <w:sz w:val="22"/>
                  <w:lang w:val="uk-UA"/>
                </w:rPr>
                <w:delText>_______________</w:delText>
              </w:r>
            </w:del>
            <w:r w:rsidRPr="00314C2F">
              <w:rPr>
                <w:b/>
                <w:sz w:val="22"/>
                <w:lang w:val="uk-UA"/>
              </w:rPr>
              <w:t>.</w:t>
            </w:r>
          </w:p>
          <w:p w14:paraId="1D2E1C2D" w14:textId="12309700" w:rsidR="00925977" w:rsidDel="004F5EC3" w:rsidRDefault="00925977" w:rsidP="008C4306">
            <w:pPr>
              <w:tabs>
                <w:tab w:val="center" w:pos="5310"/>
              </w:tabs>
              <w:rPr>
                <w:del w:id="201" w:author="Yevheniia YELTSOVA" w:date="2021-08-31T17:39:00Z"/>
                <w:b/>
                <w:sz w:val="22"/>
                <w:lang w:val="uk-UA"/>
              </w:rPr>
            </w:pPr>
            <w:r w:rsidRPr="00314C2F">
              <w:rPr>
                <w:b/>
                <w:sz w:val="22"/>
                <w:lang w:val="uk-UA"/>
              </w:rPr>
              <w:t xml:space="preserve">П/р № </w:t>
            </w:r>
            <w:del w:id="202" w:author="Yevheniia YELTSOVA" w:date="2021-08-31T17:41:00Z">
              <w:r w:rsidRPr="00314C2F" w:rsidDel="004F5EC3">
                <w:rPr>
                  <w:b/>
                  <w:sz w:val="22"/>
                  <w:lang w:val="uk-UA"/>
                </w:rPr>
                <w:delText>________________________________________</w:delText>
              </w:r>
            </w:del>
          </w:p>
          <w:p w14:paraId="0CFBA0D3" w14:textId="5DCA4B16" w:rsidR="00925977" w:rsidRPr="00314C2F" w:rsidRDefault="00925977" w:rsidP="008C4306">
            <w:pPr>
              <w:tabs>
                <w:tab w:val="center" w:pos="5310"/>
              </w:tabs>
              <w:rPr>
                <w:b/>
                <w:sz w:val="22"/>
                <w:lang w:val="uk-UA"/>
              </w:rPr>
            </w:pPr>
            <w:del w:id="203" w:author="Yevheniia YELTSOVA" w:date="2021-08-31T17:39:00Z">
              <w:r w:rsidRPr="00314C2F" w:rsidDel="004F5EC3">
                <w:rPr>
                  <w:b/>
                  <w:sz w:val="22"/>
                  <w:lang w:val="uk-UA"/>
                </w:rPr>
                <w:delText>в ____________________________, код банку _____,</w:delText>
              </w:r>
            </w:del>
          </w:p>
          <w:p w14:paraId="2C557427" w14:textId="77777777" w:rsidR="00925977" w:rsidRPr="00314C2F" w:rsidRDefault="00925977" w:rsidP="008C4306">
            <w:pPr>
              <w:rPr>
                <w:b/>
                <w:sz w:val="22"/>
                <w:lang w:val="uk-UA"/>
              </w:rPr>
            </w:pPr>
          </w:p>
          <w:p w14:paraId="6555CA2B" w14:textId="28C8ECE1" w:rsidR="00925977" w:rsidRPr="00314C2F" w:rsidRDefault="00925977" w:rsidP="008C4306">
            <w:pPr>
              <w:rPr>
                <w:b/>
                <w:sz w:val="22"/>
                <w:lang w:val="uk-UA"/>
              </w:rPr>
            </w:pPr>
            <w:proofErr w:type="spellStart"/>
            <w:r w:rsidRPr="00314C2F">
              <w:rPr>
                <w:b/>
                <w:sz w:val="22"/>
                <w:lang w:val="uk-UA"/>
              </w:rPr>
              <w:t>Тел</w:t>
            </w:r>
            <w:proofErr w:type="spellEnd"/>
            <w:r w:rsidRPr="00314C2F">
              <w:rPr>
                <w:b/>
                <w:sz w:val="22"/>
                <w:lang w:val="uk-UA"/>
              </w:rPr>
              <w:t xml:space="preserve">. </w:t>
            </w:r>
            <w:ins w:id="204" w:author="Yevheniia YELTSOVA" w:date="2021-08-31T17:39:00Z">
              <w:r w:rsidR="004F5EC3">
                <w:rPr>
                  <w:b/>
                  <w:sz w:val="22"/>
                  <w:lang w:val="uk-UA"/>
                </w:rPr>
                <w:t>055360100.</w:t>
              </w:r>
            </w:ins>
            <w:del w:id="205" w:author="Yevheniia YELTSOVA" w:date="2021-08-31T17:39:00Z">
              <w:r w:rsidRPr="00314C2F" w:rsidDel="004F5EC3">
                <w:rPr>
                  <w:b/>
                  <w:sz w:val="22"/>
                  <w:lang w:val="uk-UA"/>
                </w:rPr>
                <w:delText>_________________, факс. _________________.</w:delText>
              </w:r>
            </w:del>
          </w:p>
          <w:p w14:paraId="2739B0D5" w14:textId="3F34409D" w:rsidR="00925977" w:rsidRDefault="00925977" w:rsidP="008C4306">
            <w:pPr>
              <w:rPr>
                <w:ins w:id="206" w:author="Yevheniia YELTSOVA" w:date="2021-08-31T17:39:00Z"/>
                <w:b/>
                <w:sz w:val="22"/>
                <w:lang w:val="uk-UA"/>
              </w:rPr>
            </w:pPr>
          </w:p>
          <w:p w14:paraId="558AE7D8" w14:textId="77777777" w:rsidR="004F5EC3" w:rsidRPr="004F5EC3" w:rsidRDefault="004F5EC3" w:rsidP="004F5EC3">
            <w:pPr>
              <w:tabs>
                <w:tab w:val="num" w:pos="284"/>
                <w:tab w:val="right" w:leader="underscore" w:pos="9639"/>
              </w:tabs>
              <w:jc w:val="both"/>
              <w:rPr>
                <w:ins w:id="207" w:author="Yevheniia YELTSOVA" w:date="2021-08-31T17:40:00Z"/>
                <w:b/>
                <w:bCs/>
                <w:sz w:val="22"/>
                <w:szCs w:val="22"/>
                <w:lang w:val="uk-UA"/>
                <w:rPrChange w:id="208" w:author="Yevheniia YELTSOVA" w:date="2021-08-31T17:41:00Z">
                  <w:rPr>
                    <w:ins w:id="209" w:author="Yevheniia YELTSOVA" w:date="2021-08-31T17:40:00Z"/>
                    <w:b/>
                    <w:bCs/>
                    <w:color w:val="FF0000"/>
                    <w:sz w:val="22"/>
                    <w:szCs w:val="22"/>
                  </w:rPr>
                </w:rPrChange>
              </w:rPr>
            </w:pPr>
            <w:ins w:id="210" w:author="Yevheniia YELTSOVA" w:date="2021-08-31T17:40:00Z">
              <w:r w:rsidRPr="004F5EC3">
                <w:rPr>
                  <w:b/>
                  <w:bCs/>
                  <w:sz w:val="22"/>
                  <w:szCs w:val="22"/>
                  <w:lang w:val="uk-UA"/>
                  <w:rPrChange w:id="211" w:author="Yevheniia YELTSOVA" w:date="2021-08-31T17:41:00Z">
                    <w:rPr>
                      <w:b/>
                      <w:bCs/>
                      <w:color w:val="FF0000"/>
                      <w:sz w:val="22"/>
                      <w:szCs w:val="22"/>
                    </w:rPr>
                  </w:rPrChange>
                </w:rPr>
                <w:t xml:space="preserve">в особі </w:t>
              </w:r>
            </w:ins>
          </w:p>
          <w:p w14:paraId="4CED3238" w14:textId="17972C16" w:rsidR="004F5EC3" w:rsidRPr="004F5EC3" w:rsidRDefault="004F5EC3" w:rsidP="004F5EC3">
            <w:pPr>
              <w:tabs>
                <w:tab w:val="num" w:pos="284"/>
                <w:tab w:val="right" w:leader="underscore" w:pos="9639"/>
              </w:tabs>
              <w:jc w:val="both"/>
              <w:rPr>
                <w:ins w:id="212" w:author="Yevheniia YELTSOVA" w:date="2021-08-31T17:40:00Z"/>
                <w:sz w:val="22"/>
                <w:szCs w:val="22"/>
                <w:lang w:val="uk-UA"/>
                <w:rPrChange w:id="213" w:author="Yevheniia YELTSOVA" w:date="2021-08-31T17:41:00Z">
                  <w:rPr>
                    <w:ins w:id="214" w:author="Yevheniia YELTSOVA" w:date="2021-08-31T17:40:00Z"/>
                    <w:color w:val="FF0000"/>
                    <w:sz w:val="22"/>
                    <w:szCs w:val="22"/>
                  </w:rPr>
                </w:rPrChange>
              </w:rPr>
            </w:pPr>
            <w:ins w:id="215" w:author="Yevheniia YELTSOVA" w:date="2021-08-31T17:40:00Z">
              <w:r w:rsidRPr="004F5EC3">
                <w:rPr>
                  <w:sz w:val="22"/>
                  <w:szCs w:val="22"/>
                  <w:lang w:val="uk-UA"/>
                  <w:rPrChange w:id="216" w:author="Yevheniia YELTSOVA" w:date="2021-08-31T17:41:00Z">
                    <w:rPr>
                      <w:color w:val="FF0000"/>
                      <w:sz w:val="22"/>
                      <w:szCs w:val="22"/>
                      <w:lang w:val="uk-UA"/>
                    </w:rPr>
                  </w:rPrChange>
                </w:rPr>
                <w:t xml:space="preserve">голови Виконавчого комітету Каховської міської ради </w:t>
              </w:r>
              <w:r w:rsidRPr="004F5EC3">
                <w:rPr>
                  <w:sz w:val="22"/>
                  <w:szCs w:val="22"/>
                  <w:lang w:val="uk-UA"/>
                  <w:rPrChange w:id="217" w:author="Yevheniia YELTSOVA" w:date="2021-08-31T17:41:00Z">
                    <w:rPr>
                      <w:color w:val="FF0000"/>
                      <w:sz w:val="22"/>
                      <w:szCs w:val="22"/>
                    </w:rPr>
                  </w:rPrChange>
                </w:rPr>
                <w:t xml:space="preserve"> </w:t>
              </w:r>
            </w:ins>
          </w:p>
          <w:p w14:paraId="529FAECF" w14:textId="17F31EDF" w:rsidR="004F5EC3" w:rsidRPr="004F5EC3" w:rsidRDefault="004F5EC3" w:rsidP="004F5EC3">
            <w:pPr>
              <w:rPr>
                <w:b/>
                <w:sz w:val="22"/>
                <w:lang w:val="uk-UA"/>
                <w:rPrChange w:id="218" w:author="Yevheniia YELTSOVA" w:date="2021-08-31T17:41:00Z">
                  <w:rPr>
                    <w:b/>
                    <w:sz w:val="22"/>
                    <w:lang w:val="uk-UA"/>
                  </w:rPr>
                </w:rPrChange>
              </w:rPr>
            </w:pPr>
            <w:proofErr w:type="spellStart"/>
            <w:ins w:id="219" w:author="Yevheniia YELTSOVA" w:date="2021-08-31T17:40:00Z">
              <w:r w:rsidRPr="004F5EC3">
                <w:rPr>
                  <w:sz w:val="22"/>
                  <w:szCs w:val="22"/>
                  <w:lang w:val="uk-UA"/>
                  <w:rPrChange w:id="220" w:author="Yevheniia YELTSOVA" w:date="2021-08-31T17:41:00Z">
                    <w:rPr>
                      <w:color w:val="FF0000"/>
                      <w:sz w:val="22"/>
                      <w:szCs w:val="22"/>
                      <w:lang w:val="uk-UA"/>
                    </w:rPr>
                  </w:rPrChange>
                </w:rPr>
                <w:t>Немерця</w:t>
              </w:r>
              <w:proofErr w:type="spellEnd"/>
              <w:r w:rsidRPr="004F5EC3">
                <w:rPr>
                  <w:sz w:val="22"/>
                  <w:szCs w:val="22"/>
                  <w:lang w:val="uk-UA"/>
                  <w:rPrChange w:id="221" w:author="Yevheniia YELTSOVA" w:date="2021-08-31T17:41:00Z">
                    <w:rPr>
                      <w:color w:val="FF0000"/>
                      <w:sz w:val="22"/>
                      <w:szCs w:val="22"/>
                      <w:lang w:val="uk-UA"/>
                    </w:rPr>
                  </w:rPrChange>
                </w:rPr>
                <w:t xml:space="preserve"> Віталія Анатолійовича </w:t>
              </w:r>
            </w:ins>
          </w:p>
          <w:p w14:paraId="6B41B3B8" w14:textId="77777777" w:rsidR="00925977" w:rsidRPr="00314C2F" w:rsidRDefault="00925977" w:rsidP="008C4306">
            <w:pPr>
              <w:rPr>
                <w:sz w:val="22"/>
                <w:lang w:val="uk-UA"/>
              </w:rPr>
            </w:pPr>
            <w:r w:rsidRPr="00314C2F">
              <w:rPr>
                <w:b/>
                <w:sz w:val="22"/>
                <w:lang w:val="uk-UA"/>
              </w:rPr>
              <w:t>Підпис: __________________</w:t>
            </w:r>
          </w:p>
        </w:tc>
      </w:tr>
    </w:tbl>
    <w:p w14:paraId="3E7DE82E" w14:textId="77777777" w:rsidR="00925977" w:rsidRPr="00314C2F" w:rsidRDefault="00925977" w:rsidP="00925977">
      <w:pPr>
        <w:pStyle w:val="af0"/>
        <w:rPr>
          <w:b/>
          <w:bCs/>
          <w:sz w:val="22"/>
          <w:szCs w:val="22"/>
          <w:lang w:val="uk-UA"/>
        </w:rPr>
      </w:pPr>
      <w:r w:rsidRPr="00314C2F">
        <w:rPr>
          <w:b/>
          <w:bCs/>
          <w:sz w:val="22"/>
          <w:szCs w:val="22"/>
          <w:lang w:val="uk-UA"/>
        </w:rPr>
        <w:t xml:space="preserve">                                      М.П.</w:t>
      </w:r>
      <w:r w:rsidRPr="00314C2F">
        <w:rPr>
          <w:b/>
          <w:bCs/>
          <w:sz w:val="22"/>
          <w:szCs w:val="22"/>
          <w:lang w:val="uk-UA"/>
        </w:rPr>
        <w:tab/>
      </w:r>
      <w:r w:rsidRPr="00314C2F">
        <w:rPr>
          <w:b/>
          <w:bCs/>
          <w:sz w:val="22"/>
          <w:szCs w:val="22"/>
          <w:lang w:val="uk-UA"/>
        </w:rPr>
        <w:tab/>
      </w:r>
      <w:r w:rsidRPr="00314C2F">
        <w:rPr>
          <w:b/>
          <w:bCs/>
          <w:sz w:val="22"/>
          <w:szCs w:val="22"/>
          <w:lang w:val="uk-UA"/>
        </w:rPr>
        <w:tab/>
      </w:r>
      <w:r w:rsidRPr="00314C2F">
        <w:rPr>
          <w:b/>
          <w:bCs/>
          <w:sz w:val="22"/>
          <w:szCs w:val="22"/>
          <w:lang w:val="uk-UA"/>
        </w:rPr>
        <w:tab/>
      </w:r>
      <w:r w:rsidRPr="00314C2F">
        <w:rPr>
          <w:b/>
          <w:bCs/>
          <w:sz w:val="22"/>
          <w:szCs w:val="22"/>
          <w:lang w:val="uk-UA"/>
        </w:rPr>
        <w:tab/>
      </w:r>
      <w:r w:rsidRPr="00314C2F">
        <w:rPr>
          <w:b/>
          <w:bCs/>
          <w:sz w:val="22"/>
          <w:szCs w:val="22"/>
          <w:lang w:val="uk-UA"/>
        </w:rPr>
        <w:tab/>
      </w:r>
      <w:r w:rsidRPr="00314C2F">
        <w:rPr>
          <w:b/>
          <w:bCs/>
          <w:sz w:val="22"/>
          <w:szCs w:val="22"/>
          <w:lang w:val="uk-UA"/>
        </w:rPr>
        <w:tab/>
        <w:t xml:space="preserve">       М.П.</w:t>
      </w:r>
    </w:p>
    <w:p w14:paraId="7F410160" w14:textId="77777777" w:rsidR="00723C92" w:rsidRPr="00314C2F" w:rsidRDefault="00723C92" w:rsidP="006C5237">
      <w:pPr>
        <w:jc w:val="right"/>
        <w:rPr>
          <w:i/>
          <w:sz w:val="22"/>
          <w:lang w:val="uk-UA"/>
        </w:rPr>
      </w:pPr>
    </w:p>
    <w:p w14:paraId="462E0A9E" w14:textId="35E81418" w:rsidR="00723C92" w:rsidRDefault="00723C92" w:rsidP="006C5237">
      <w:pPr>
        <w:jc w:val="right"/>
        <w:rPr>
          <w:ins w:id="222" w:author="Dmytro UZUN" w:date="2020-12-08T12:42:00Z"/>
          <w:i/>
          <w:sz w:val="22"/>
          <w:lang w:val="uk-UA"/>
        </w:rPr>
      </w:pPr>
    </w:p>
    <w:p w14:paraId="2357AA59" w14:textId="3CFA07F4" w:rsidR="00ED7564" w:rsidRDefault="00ED7564" w:rsidP="006C5237">
      <w:pPr>
        <w:jc w:val="right"/>
        <w:rPr>
          <w:ins w:id="223" w:author="Dmytro UZUN" w:date="2020-12-08T12:42:00Z"/>
          <w:i/>
          <w:sz w:val="22"/>
          <w:lang w:val="uk-UA"/>
        </w:rPr>
      </w:pPr>
    </w:p>
    <w:p w14:paraId="5F0FF747" w14:textId="6B0AD1F4" w:rsidR="00ED7564" w:rsidRDefault="00ED7564" w:rsidP="006C5237">
      <w:pPr>
        <w:jc w:val="right"/>
        <w:rPr>
          <w:ins w:id="224" w:author="Dmytro UZUN" w:date="2020-12-08T12:42:00Z"/>
          <w:i/>
          <w:sz w:val="22"/>
          <w:lang w:val="uk-UA"/>
        </w:rPr>
      </w:pPr>
    </w:p>
    <w:p w14:paraId="19257FF2" w14:textId="4ABF8D5F" w:rsidR="00ED7564" w:rsidRDefault="00ED7564" w:rsidP="006C5237">
      <w:pPr>
        <w:jc w:val="right"/>
        <w:rPr>
          <w:ins w:id="225" w:author="Dmytro UZUN" w:date="2020-12-08T12:42:00Z"/>
          <w:i/>
          <w:sz w:val="22"/>
          <w:lang w:val="uk-UA"/>
        </w:rPr>
      </w:pPr>
    </w:p>
    <w:p w14:paraId="319F49CF" w14:textId="46DF4AF0" w:rsidR="00ED7564" w:rsidRDefault="00ED7564" w:rsidP="006C5237">
      <w:pPr>
        <w:jc w:val="right"/>
        <w:rPr>
          <w:ins w:id="226" w:author="Dmytro UZUN" w:date="2020-12-08T12:42:00Z"/>
          <w:i/>
          <w:sz w:val="22"/>
          <w:lang w:val="uk-UA"/>
        </w:rPr>
      </w:pPr>
    </w:p>
    <w:p w14:paraId="7F4AB0A0" w14:textId="6F66E95A" w:rsidR="00ED7564" w:rsidRDefault="00ED7564" w:rsidP="006C5237">
      <w:pPr>
        <w:jc w:val="right"/>
        <w:rPr>
          <w:ins w:id="227" w:author="Dmytro UZUN" w:date="2020-12-08T12:42:00Z"/>
          <w:i/>
          <w:sz w:val="22"/>
          <w:lang w:val="uk-UA"/>
        </w:rPr>
      </w:pPr>
    </w:p>
    <w:p w14:paraId="5A130C04" w14:textId="27C0EC11" w:rsidR="00ED7564" w:rsidRDefault="00ED7564" w:rsidP="006C5237">
      <w:pPr>
        <w:jc w:val="right"/>
        <w:rPr>
          <w:ins w:id="228" w:author="Dmytro UZUN" w:date="2020-12-08T12:42:00Z"/>
          <w:i/>
          <w:sz w:val="22"/>
          <w:lang w:val="uk-UA"/>
        </w:rPr>
      </w:pPr>
    </w:p>
    <w:p w14:paraId="2F2D1042" w14:textId="6ED583C6" w:rsidR="00ED7564" w:rsidRDefault="00ED7564" w:rsidP="006C5237">
      <w:pPr>
        <w:jc w:val="right"/>
        <w:rPr>
          <w:ins w:id="229" w:author="Dmytro UZUN" w:date="2020-12-08T12:42:00Z"/>
          <w:i/>
          <w:sz w:val="22"/>
          <w:lang w:val="uk-UA"/>
        </w:rPr>
      </w:pPr>
    </w:p>
    <w:p w14:paraId="102D2DEE" w14:textId="3047C5A0" w:rsidR="00ED7564" w:rsidRDefault="00ED7564" w:rsidP="006C5237">
      <w:pPr>
        <w:jc w:val="right"/>
        <w:rPr>
          <w:ins w:id="230" w:author="Dmytro UZUN" w:date="2020-12-08T12:42:00Z"/>
          <w:i/>
          <w:sz w:val="22"/>
          <w:lang w:val="uk-UA"/>
        </w:rPr>
      </w:pPr>
    </w:p>
    <w:p w14:paraId="4C754D83" w14:textId="4B2B71E2" w:rsidR="00ED7564" w:rsidRDefault="00ED7564" w:rsidP="006C5237">
      <w:pPr>
        <w:jc w:val="right"/>
        <w:rPr>
          <w:ins w:id="231" w:author="Dmytro UZUN" w:date="2020-12-08T12:42:00Z"/>
          <w:i/>
          <w:sz w:val="22"/>
          <w:lang w:val="uk-UA"/>
        </w:rPr>
      </w:pPr>
    </w:p>
    <w:p w14:paraId="5CBCB607" w14:textId="4EA01CF5" w:rsidR="00ED7564" w:rsidRDefault="00ED7564" w:rsidP="006C5237">
      <w:pPr>
        <w:jc w:val="right"/>
        <w:rPr>
          <w:ins w:id="232" w:author="Dmytro UZUN" w:date="2020-12-08T12:42:00Z"/>
          <w:i/>
          <w:sz w:val="22"/>
          <w:lang w:val="uk-UA"/>
        </w:rPr>
      </w:pPr>
    </w:p>
    <w:p w14:paraId="6F83CADA" w14:textId="2E0A03F5" w:rsidR="00ED7564" w:rsidRDefault="00ED7564" w:rsidP="006C5237">
      <w:pPr>
        <w:jc w:val="right"/>
        <w:rPr>
          <w:ins w:id="233" w:author="Dmytro UZUN" w:date="2020-12-08T12:42:00Z"/>
          <w:i/>
          <w:sz w:val="22"/>
          <w:lang w:val="uk-UA"/>
        </w:rPr>
      </w:pPr>
    </w:p>
    <w:p w14:paraId="5146A419" w14:textId="1E12219C" w:rsidR="00ED7564" w:rsidRDefault="00ED7564" w:rsidP="006C5237">
      <w:pPr>
        <w:jc w:val="right"/>
        <w:rPr>
          <w:ins w:id="234" w:author="Dmytro UZUN" w:date="2020-12-08T12:42:00Z"/>
          <w:i/>
          <w:sz w:val="22"/>
          <w:lang w:val="uk-UA"/>
        </w:rPr>
      </w:pPr>
    </w:p>
    <w:p w14:paraId="38A01EEF" w14:textId="71CF98AE" w:rsidR="00ED7564" w:rsidRDefault="00ED7564" w:rsidP="006C5237">
      <w:pPr>
        <w:jc w:val="right"/>
        <w:rPr>
          <w:ins w:id="235" w:author="Dmytro UZUN" w:date="2020-12-08T12:42:00Z"/>
          <w:i/>
          <w:sz w:val="22"/>
          <w:lang w:val="uk-UA"/>
        </w:rPr>
      </w:pPr>
    </w:p>
    <w:p w14:paraId="44212D98" w14:textId="47DEE6BA" w:rsidR="00ED7564" w:rsidRDefault="00ED7564" w:rsidP="006C5237">
      <w:pPr>
        <w:jc w:val="right"/>
        <w:rPr>
          <w:ins w:id="236" w:author="Dmytro UZUN" w:date="2020-12-08T12:42:00Z"/>
          <w:i/>
          <w:sz w:val="22"/>
          <w:lang w:val="uk-UA"/>
        </w:rPr>
      </w:pPr>
    </w:p>
    <w:p w14:paraId="4D46447D" w14:textId="1BBE3DDD" w:rsidR="00ED7564" w:rsidRDefault="00ED7564" w:rsidP="006C5237">
      <w:pPr>
        <w:jc w:val="right"/>
        <w:rPr>
          <w:ins w:id="237" w:author="Dmytro UZUN" w:date="2020-12-08T12:42:00Z"/>
          <w:i/>
          <w:sz w:val="22"/>
          <w:lang w:val="uk-UA"/>
        </w:rPr>
      </w:pPr>
    </w:p>
    <w:p w14:paraId="6C580194" w14:textId="074170BF" w:rsidR="00ED7564" w:rsidRDefault="00ED7564" w:rsidP="006C5237">
      <w:pPr>
        <w:jc w:val="right"/>
        <w:rPr>
          <w:ins w:id="238" w:author="Dmytro UZUN" w:date="2020-12-08T12:42:00Z"/>
          <w:i/>
          <w:sz w:val="22"/>
          <w:lang w:val="uk-UA"/>
        </w:rPr>
      </w:pPr>
    </w:p>
    <w:p w14:paraId="748F0B1A" w14:textId="6761E767" w:rsidR="00ED7564" w:rsidRDefault="00ED7564" w:rsidP="006C5237">
      <w:pPr>
        <w:jc w:val="right"/>
        <w:rPr>
          <w:ins w:id="239" w:author="Dmytro UZUN" w:date="2020-12-08T12:42:00Z"/>
          <w:i/>
          <w:sz w:val="22"/>
          <w:lang w:val="uk-UA"/>
        </w:rPr>
      </w:pPr>
    </w:p>
    <w:p w14:paraId="31F73994" w14:textId="046C9790" w:rsidR="00ED7564" w:rsidRDefault="00ED7564" w:rsidP="006C5237">
      <w:pPr>
        <w:jc w:val="right"/>
        <w:rPr>
          <w:ins w:id="240" w:author="Dmytro UZUN" w:date="2020-12-08T12:42:00Z"/>
          <w:i/>
          <w:sz w:val="22"/>
          <w:lang w:val="uk-UA"/>
        </w:rPr>
      </w:pPr>
    </w:p>
    <w:p w14:paraId="54FF1B25" w14:textId="327C8E3F" w:rsidR="00ED7564" w:rsidRDefault="00ED7564" w:rsidP="006C5237">
      <w:pPr>
        <w:jc w:val="right"/>
        <w:rPr>
          <w:ins w:id="241" w:author="Dmytro UZUN" w:date="2020-12-08T12:42:00Z"/>
          <w:i/>
          <w:sz w:val="22"/>
          <w:lang w:val="uk-UA"/>
        </w:rPr>
      </w:pPr>
    </w:p>
    <w:p w14:paraId="6F69E871" w14:textId="57737F47" w:rsidR="00ED7564" w:rsidRDefault="00ED7564" w:rsidP="006C5237">
      <w:pPr>
        <w:jc w:val="right"/>
        <w:rPr>
          <w:ins w:id="242" w:author="Dmytro UZUN" w:date="2020-12-08T12:42:00Z"/>
          <w:i/>
          <w:sz w:val="22"/>
          <w:lang w:val="uk-UA"/>
        </w:rPr>
      </w:pPr>
    </w:p>
    <w:p w14:paraId="04E6ACA0" w14:textId="5874BE24" w:rsidR="00ED7564" w:rsidRDefault="00ED7564" w:rsidP="006C5237">
      <w:pPr>
        <w:jc w:val="right"/>
        <w:rPr>
          <w:ins w:id="243" w:author="Dmytro UZUN" w:date="2020-12-08T12:42:00Z"/>
          <w:i/>
          <w:sz w:val="22"/>
          <w:lang w:val="uk-UA"/>
        </w:rPr>
      </w:pPr>
    </w:p>
    <w:p w14:paraId="11AF558E" w14:textId="77777777" w:rsidR="00ED7564" w:rsidRPr="00314C2F" w:rsidRDefault="00ED7564" w:rsidP="006C5237">
      <w:pPr>
        <w:jc w:val="right"/>
        <w:rPr>
          <w:i/>
          <w:sz w:val="22"/>
          <w:lang w:val="uk-UA"/>
        </w:rPr>
      </w:pPr>
    </w:p>
    <w:p w14:paraId="6F5A1DC5" w14:textId="77777777" w:rsidR="00723C92" w:rsidRPr="00314C2F" w:rsidRDefault="00723C92" w:rsidP="006C5237">
      <w:pPr>
        <w:framePr w:hSpace="36" w:wrap="around" w:vAnchor="text" w:hAnchor="page" w:x="7066" w:y="-443"/>
        <w:jc w:val="right"/>
        <w:rPr>
          <w:i/>
          <w:sz w:val="22"/>
          <w:lang w:val="uk-UA"/>
        </w:rPr>
      </w:pPr>
    </w:p>
    <w:p w14:paraId="7436AC8A" w14:textId="77777777" w:rsidR="00EC1F4F" w:rsidRPr="0068038C" w:rsidRDefault="009B3068" w:rsidP="00EC1F4F">
      <w:pPr>
        <w:jc w:val="right"/>
        <w:rPr>
          <w:i/>
          <w:sz w:val="22"/>
          <w:lang w:val="uk-UA"/>
        </w:rPr>
      </w:pPr>
      <w:r w:rsidRPr="0068038C">
        <w:rPr>
          <w:i/>
          <w:sz w:val="22"/>
          <w:lang w:val="uk-UA"/>
        </w:rPr>
        <w:t>Додаток № 1</w:t>
      </w:r>
      <w:r w:rsidR="00B77D7A" w:rsidRPr="0068038C">
        <w:rPr>
          <w:i/>
          <w:sz w:val="22"/>
          <w:lang w:val="uk-UA"/>
        </w:rPr>
        <w:t xml:space="preserve">  </w:t>
      </w:r>
    </w:p>
    <w:p w14:paraId="7086120E" w14:textId="77777777" w:rsidR="00BB2F99" w:rsidRPr="0068038C" w:rsidRDefault="00B77D7A" w:rsidP="00BB2F99">
      <w:pPr>
        <w:spacing w:line="216" w:lineRule="auto"/>
        <w:jc w:val="right"/>
        <w:rPr>
          <w:i/>
          <w:sz w:val="22"/>
          <w:lang w:val="uk-UA"/>
        </w:rPr>
      </w:pPr>
      <w:r w:rsidRPr="0068038C">
        <w:rPr>
          <w:i/>
          <w:sz w:val="22"/>
          <w:lang w:val="uk-UA"/>
        </w:rPr>
        <w:t xml:space="preserve">до </w:t>
      </w:r>
      <w:r w:rsidR="00BB2F99" w:rsidRPr="0068038C">
        <w:rPr>
          <w:i/>
          <w:sz w:val="22"/>
          <w:lang w:val="uk-UA"/>
        </w:rPr>
        <w:t xml:space="preserve">Договору про зарахування коштів </w:t>
      </w:r>
    </w:p>
    <w:p w14:paraId="626FA0E4" w14:textId="77777777" w:rsidR="00BB2F99" w:rsidRPr="0068038C" w:rsidRDefault="00BB2F99" w:rsidP="00BB2F99">
      <w:pPr>
        <w:spacing w:line="216" w:lineRule="auto"/>
        <w:jc w:val="right"/>
        <w:rPr>
          <w:i/>
          <w:sz w:val="22"/>
          <w:lang w:val="uk-UA"/>
        </w:rPr>
      </w:pPr>
      <w:r w:rsidRPr="0068038C">
        <w:rPr>
          <w:i/>
          <w:sz w:val="22"/>
          <w:lang w:val="uk-UA"/>
        </w:rPr>
        <w:t>на користь фізичних осіб</w:t>
      </w:r>
      <w:r w:rsidR="00947ED4" w:rsidRPr="00314C2F">
        <w:rPr>
          <w:sz w:val="22"/>
          <w:szCs w:val="22"/>
          <w:lang w:val="uk-UA"/>
        </w:rPr>
        <w:t xml:space="preserve"> </w:t>
      </w:r>
      <w:r w:rsidR="00947ED4" w:rsidRPr="00314C2F">
        <w:rPr>
          <w:bCs/>
          <w:i/>
          <w:iCs/>
          <w:sz w:val="22"/>
          <w:szCs w:val="22"/>
          <w:lang w:val="uk-UA"/>
        </w:rPr>
        <w:t>в рамках спільних проектів</w:t>
      </w:r>
    </w:p>
    <w:p w14:paraId="6F7C23C4" w14:textId="135ECB29" w:rsidR="00EC1F4F" w:rsidRPr="0068038C" w:rsidRDefault="00EC1F4F" w:rsidP="00EC1F4F">
      <w:pPr>
        <w:jc w:val="right"/>
        <w:rPr>
          <w:i/>
          <w:sz w:val="22"/>
          <w:lang w:val="uk-UA"/>
        </w:rPr>
      </w:pPr>
      <w:r w:rsidRPr="0068038C">
        <w:rPr>
          <w:i/>
          <w:sz w:val="22"/>
          <w:lang w:val="uk-UA"/>
        </w:rPr>
        <w:t>№ __________</w:t>
      </w:r>
      <w:ins w:id="244" w:author="Dmytro UZUN" w:date="2020-12-08T12:42:00Z">
        <w:r w:rsidR="00ED7564">
          <w:rPr>
            <w:i/>
            <w:sz w:val="22"/>
            <w:lang w:val="uk-UA"/>
          </w:rPr>
          <w:t>____________________</w:t>
        </w:r>
      </w:ins>
      <w:ins w:id="245" w:author="Dmytro UZUN" w:date="2020-12-08T12:43:00Z">
        <w:r w:rsidR="00ED7564">
          <w:rPr>
            <w:i/>
            <w:sz w:val="22"/>
            <w:lang w:val="uk-UA"/>
          </w:rPr>
          <w:t>____</w:t>
        </w:r>
      </w:ins>
      <w:r w:rsidRPr="0068038C">
        <w:rPr>
          <w:i/>
          <w:sz w:val="22"/>
          <w:lang w:val="uk-UA"/>
        </w:rPr>
        <w:t xml:space="preserve"> від ____.____.20</w:t>
      </w:r>
      <w:ins w:id="246" w:author="Dmytro UZUN" w:date="2020-12-08T12:42:00Z">
        <w:r w:rsidR="00ED7564">
          <w:rPr>
            <w:i/>
            <w:sz w:val="22"/>
            <w:lang w:val="uk-UA"/>
          </w:rPr>
          <w:t>2</w:t>
        </w:r>
      </w:ins>
      <w:del w:id="247" w:author="Dmytro UZUN" w:date="2020-12-08T12:42:00Z">
        <w:r w:rsidRPr="0068038C" w:rsidDel="00ED7564">
          <w:rPr>
            <w:i/>
            <w:sz w:val="22"/>
            <w:lang w:val="uk-UA"/>
          </w:rPr>
          <w:delText>1</w:delText>
        </w:r>
      </w:del>
      <w:r w:rsidRPr="0068038C">
        <w:rPr>
          <w:i/>
          <w:sz w:val="22"/>
          <w:lang w:val="uk-UA"/>
        </w:rPr>
        <w:t xml:space="preserve">__ р. </w:t>
      </w:r>
    </w:p>
    <w:p w14:paraId="08750759" w14:textId="77777777" w:rsidR="0026028B" w:rsidRPr="0068038C" w:rsidRDefault="0026028B" w:rsidP="0026028B">
      <w:pPr>
        <w:jc w:val="right"/>
        <w:rPr>
          <w:color w:val="000000"/>
          <w:sz w:val="22"/>
          <w:lang w:val="uk-UA"/>
        </w:rPr>
      </w:pPr>
    </w:p>
    <w:p w14:paraId="0CA79F9A" w14:textId="45741C4C" w:rsidR="0026028B" w:rsidRPr="0068038C" w:rsidRDefault="003C56D7" w:rsidP="0026028B">
      <w:pPr>
        <w:ind w:left="426" w:hanging="426"/>
        <w:jc w:val="center"/>
        <w:rPr>
          <w:b/>
          <w:color w:val="000000"/>
          <w:sz w:val="22"/>
          <w:lang w:val="uk-UA"/>
        </w:rPr>
      </w:pPr>
      <w:r>
        <w:rPr>
          <w:b/>
          <w:color w:val="000000"/>
          <w:sz w:val="22"/>
          <w:lang w:val="uk-UA"/>
        </w:rPr>
        <w:t>Перелік</w:t>
      </w:r>
      <w:r w:rsidR="0026028B" w:rsidRPr="0068038C">
        <w:rPr>
          <w:b/>
          <w:color w:val="000000"/>
          <w:sz w:val="22"/>
          <w:lang w:val="uk-UA"/>
        </w:rPr>
        <w:t xml:space="preserve"> уповноважених осіб Клієнта:</w:t>
      </w:r>
    </w:p>
    <w:tbl>
      <w:tblPr>
        <w:tblW w:w="10465" w:type="dxa"/>
        <w:tblInd w:w="377" w:type="dxa"/>
        <w:tblLook w:val="0000" w:firstRow="0" w:lastRow="0" w:firstColumn="0" w:lastColumn="0" w:noHBand="0" w:noVBand="0"/>
      </w:tblPr>
      <w:tblGrid>
        <w:gridCol w:w="2827"/>
        <w:gridCol w:w="7631"/>
        <w:gridCol w:w="7"/>
      </w:tblGrid>
      <w:tr w:rsidR="0026028B" w:rsidRPr="00314C2F" w14:paraId="1751C6A9" w14:textId="77777777" w:rsidTr="0068038C">
        <w:trPr>
          <w:trHeight w:val="499"/>
        </w:trPr>
        <w:tc>
          <w:tcPr>
            <w:tcW w:w="10465" w:type="dxa"/>
            <w:gridSpan w:val="3"/>
            <w:tcBorders>
              <w:top w:val="nil"/>
              <w:left w:val="nil"/>
              <w:bottom w:val="nil"/>
              <w:right w:val="nil"/>
            </w:tcBorders>
            <w:vAlign w:val="bottom"/>
          </w:tcPr>
          <w:p w14:paraId="15A28840" w14:textId="5CA1D1DD" w:rsidR="0026028B" w:rsidRPr="0068038C" w:rsidRDefault="0026028B" w:rsidP="006D1406">
            <w:pPr>
              <w:jc w:val="center"/>
              <w:rPr>
                <w:b/>
                <w:color w:val="000000"/>
                <w:sz w:val="22"/>
                <w:lang w:val="uk-UA"/>
              </w:rPr>
            </w:pPr>
            <w:r w:rsidRPr="0068038C">
              <w:rPr>
                <w:b/>
                <w:i/>
                <w:color w:val="000000"/>
                <w:sz w:val="22"/>
                <w:lang w:val="uk-UA"/>
              </w:rPr>
              <w:t>З правом першого підпису</w:t>
            </w:r>
          </w:p>
        </w:tc>
      </w:tr>
      <w:tr w:rsidR="0026028B" w:rsidRPr="00314C2F" w14:paraId="13005F2C" w14:textId="77777777" w:rsidTr="0068038C">
        <w:trPr>
          <w:gridAfter w:val="1"/>
          <w:wAfter w:w="7" w:type="dxa"/>
          <w:trHeight w:val="500"/>
        </w:trPr>
        <w:tc>
          <w:tcPr>
            <w:tcW w:w="2827" w:type="dxa"/>
            <w:tcBorders>
              <w:top w:val="single" w:sz="4" w:space="0" w:color="auto"/>
              <w:left w:val="nil"/>
              <w:bottom w:val="nil"/>
              <w:right w:val="single" w:sz="4" w:space="0" w:color="auto"/>
            </w:tcBorders>
            <w:shd w:val="clear" w:color="auto" w:fill="D9D9D9"/>
          </w:tcPr>
          <w:p w14:paraId="373EF8D8" w14:textId="77777777" w:rsidR="0026028B" w:rsidRPr="0068038C" w:rsidRDefault="0026028B" w:rsidP="006D1406">
            <w:pPr>
              <w:jc w:val="both"/>
              <w:rPr>
                <w:b/>
                <w:color w:val="000000"/>
                <w:sz w:val="22"/>
                <w:lang w:val="uk-UA"/>
              </w:rPr>
            </w:pPr>
            <w:r w:rsidRPr="0068038C">
              <w:rPr>
                <w:b/>
                <w:color w:val="000000"/>
                <w:sz w:val="22"/>
                <w:lang w:val="uk-UA"/>
              </w:rPr>
              <w:t xml:space="preserve">П.І.Б. </w:t>
            </w:r>
          </w:p>
        </w:tc>
        <w:tc>
          <w:tcPr>
            <w:tcW w:w="7631" w:type="dxa"/>
            <w:tcBorders>
              <w:top w:val="single" w:sz="4" w:space="0" w:color="auto"/>
              <w:left w:val="single" w:sz="4" w:space="0" w:color="auto"/>
              <w:bottom w:val="single" w:sz="4" w:space="0" w:color="auto"/>
              <w:right w:val="single" w:sz="4" w:space="0" w:color="auto"/>
            </w:tcBorders>
          </w:tcPr>
          <w:p w14:paraId="05DD39D5" w14:textId="77777777" w:rsidR="0026028B" w:rsidRPr="0068038C" w:rsidRDefault="0026028B" w:rsidP="006D1406">
            <w:pPr>
              <w:jc w:val="both"/>
              <w:rPr>
                <w:color w:val="000000"/>
                <w:sz w:val="22"/>
                <w:lang w:val="uk-UA"/>
              </w:rPr>
            </w:pPr>
          </w:p>
        </w:tc>
      </w:tr>
      <w:tr w:rsidR="0026028B" w:rsidRPr="00314C2F" w14:paraId="4A36457F" w14:textId="77777777" w:rsidTr="0068038C">
        <w:trPr>
          <w:gridAfter w:val="1"/>
          <w:wAfter w:w="7" w:type="dxa"/>
          <w:trHeight w:val="397"/>
        </w:trPr>
        <w:tc>
          <w:tcPr>
            <w:tcW w:w="2827" w:type="dxa"/>
            <w:tcBorders>
              <w:top w:val="nil"/>
              <w:left w:val="nil"/>
              <w:bottom w:val="nil"/>
              <w:right w:val="single" w:sz="4" w:space="0" w:color="auto"/>
            </w:tcBorders>
            <w:shd w:val="clear" w:color="auto" w:fill="D9D9D9"/>
            <w:vAlign w:val="center"/>
          </w:tcPr>
          <w:p w14:paraId="104FD6B5" w14:textId="77777777" w:rsidR="0026028B" w:rsidRPr="0068038C" w:rsidRDefault="0026028B" w:rsidP="006D1406">
            <w:pPr>
              <w:jc w:val="right"/>
              <w:rPr>
                <w:color w:val="000000"/>
                <w:sz w:val="22"/>
                <w:lang w:val="uk-UA"/>
              </w:rPr>
            </w:pPr>
            <w:r w:rsidRPr="0068038C">
              <w:rPr>
                <w:i/>
                <w:color w:val="000000"/>
                <w:sz w:val="22"/>
                <w:lang w:val="uk-UA"/>
              </w:rPr>
              <w:t>посада</w:t>
            </w:r>
          </w:p>
        </w:tc>
        <w:tc>
          <w:tcPr>
            <w:tcW w:w="7631" w:type="dxa"/>
            <w:tcBorders>
              <w:top w:val="single" w:sz="4" w:space="0" w:color="auto"/>
              <w:left w:val="single" w:sz="4" w:space="0" w:color="auto"/>
              <w:bottom w:val="single" w:sz="4" w:space="0" w:color="auto"/>
              <w:right w:val="single" w:sz="4" w:space="0" w:color="auto"/>
            </w:tcBorders>
          </w:tcPr>
          <w:p w14:paraId="61EC8850" w14:textId="77777777" w:rsidR="0026028B" w:rsidRPr="0068038C" w:rsidRDefault="0026028B" w:rsidP="006D1406">
            <w:pPr>
              <w:jc w:val="both"/>
              <w:rPr>
                <w:color w:val="000000"/>
                <w:sz w:val="22"/>
                <w:lang w:val="uk-UA"/>
              </w:rPr>
            </w:pPr>
          </w:p>
        </w:tc>
      </w:tr>
      <w:tr w:rsidR="0026028B" w:rsidRPr="00314C2F" w14:paraId="79017FF4" w14:textId="77777777" w:rsidTr="0068038C">
        <w:trPr>
          <w:gridAfter w:val="1"/>
          <w:wAfter w:w="7" w:type="dxa"/>
          <w:trHeight w:val="553"/>
        </w:trPr>
        <w:tc>
          <w:tcPr>
            <w:tcW w:w="2827" w:type="dxa"/>
            <w:tcBorders>
              <w:top w:val="nil"/>
              <w:left w:val="nil"/>
              <w:bottom w:val="nil"/>
              <w:right w:val="single" w:sz="4" w:space="0" w:color="auto"/>
            </w:tcBorders>
            <w:shd w:val="clear" w:color="auto" w:fill="D9D9D9"/>
            <w:vAlign w:val="center"/>
          </w:tcPr>
          <w:p w14:paraId="1F14EA36" w14:textId="77777777" w:rsidR="0026028B" w:rsidRPr="0068038C" w:rsidRDefault="0026028B" w:rsidP="006D1406">
            <w:pPr>
              <w:jc w:val="right"/>
              <w:rPr>
                <w:i/>
                <w:color w:val="000000"/>
                <w:sz w:val="22"/>
                <w:lang w:val="uk-UA"/>
              </w:rPr>
            </w:pPr>
            <w:r w:rsidRPr="0068038C">
              <w:rPr>
                <w:i/>
                <w:color w:val="000000"/>
                <w:sz w:val="22"/>
                <w:lang w:val="uk-UA"/>
              </w:rPr>
              <w:t>дані паспорта (серія, номер, ким, коли виданий)</w:t>
            </w:r>
          </w:p>
        </w:tc>
        <w:tc>
          <w:tcPr>
            <w:tcW w:w="7631" w:type="dxa"/>
            <w:tcBorders>
              <w:top w:val="single" w:sz="4" w:space="0" w:color="auto"/>
              <w:left w:val="single" w:sz="4" w:space="0" w:color="auto"/>
              <w:bottom w:val="single" w:sz="4" w:space="0" w:color="auto"/>
              <w:right w:val="single" w:sz="4" w:space="0" w:color="auto"/>
            </w:tcBorders>
          </w:tcPr>
          <w:p w14:paraId="0069E1A1" w14:textId="77777777" w:rsidR="0026028B" w:rsidRPr="0068038C" w:rsidRDefault="0026028B" w:rsidP="006D1406">
            <w:pPr>
              <w:jc w:val="both"/>
              <w:rPr>
                <w:color w:val="000000"/>
                <w:sz w:val="22"/>
                <w:lang w:val="uk-UA"/>
              </w:rPr>
            </w:pPr>
          </w:p>
        </w:tc>
      </w:tr>
      <w:tr w:rsidR="0026028B" w:rsidRPr="00314C2F" w14:paraId="118AB171" w14:textId="77777777" w:rsidTr="0068038C">
        <w:trPr>
          <w:gridAfter w:val="1"/>
          <w:wAfter w:w="7" w:type="dxa"/>
          <w:trHeight w:val="499"/>
        </w:trPr>
        <w:tc>
          <w:tcPr>
            <w:tcW w:w="2827" w:type="dxa"/>
            <w:tcBorders>
              <w:top w:val="nil"/>
              <w:left w:val="nil"/>
              <w:bottom w:val="single" w:sz="4" w:space="0" w:color="auto"/>
              <w:right w:val="single" w:sz="4" w:space="0" w:color="auto"/>
            </w:tcBorders>
            <w:shd w:val="clear" w:color="auto" w:fill="D9D9D9"/>
            <w:vAlign w:val="center"/>
          </w:tcPr>
          <w:p w14:paraId="4996A2C3" w14:textId="77777777" w:rsidR="0026028B" w:rsidRPr="0068038C" w:rsidRDefault="0026028B" w:rsidP="006D1406">
            <w:pPr>
              <w:jc w:val="right"/>
              <w:rPr>
                <w:i/>
                <w:color w:val="000000"/>
                <w:sz w:val="22"/>
                <w:lang w:val="uk-UA"/>
              </w:rPr>
            </w:pPr>
            <w:r w:rsidRPr="0068038C">
              <w:rPr>
                <w:i/>
                <w:color w:val="000000"/>
                <w:sz w:val="22"/>
                <w:lang w:val="uk-UA"/>
              </w:rPr>
              <w:t>зразок підпису</w:t>
            </w:r>
          </w:p>
        </w:tc>
        <w:tc>
          <w:tcPr>
            <w:tcW w:w="7631" w:type="dxa"/>
            <w:tcBorders>
              <w:top w:val="single" w:sz="4" w:space="0" w:color="auto"/>
              <w:left w:val="single" w:sz="4" w:space="0" w:color="auto"/>
              <w:bottom w:val="single" w:sz="4" w:space="0" w:color="auto"/>
              <w:right w:val="single" w:sz="4" w:space="0" w:color="auto"/>
            </w:tcBorders>
          </w:tcPr>
          <w:p w14:paraId="32EEE317" w14:textId="77777777" w:rsidR="0026028B" w:rsidRPr="0068038C" w:rsidRDefault="0026028B" w:rsidP="006D1406">
            <w:pPr>
              <w:jc w:val="both"/>
              <w:rPr>
                <w:color w:val="000000"/>
                <w:sz w:val="22"/>
                <w:lang w:val="uk-UA"/>
              </w:rPr>
            </w:pPr>
          </w:p>
        </w:tc>
      </w:tr>
      <w:tr w:rsidR="0026028B" w:rsidRPr="00314C2F" w14:paraId="42F1DB85" w14:textId="77777777" w:rsidTr="0068038C">
        <w:trPr>
          <w:gridAfter w:val="1"/>
          <w:wAfter w:w="7" w:type="dxa"/>
          <w:trHeight w:val="500"/>
        </w:trPr>
        <w:tc>
          <w:tcPr>
            <w:tcW w:w="2827" w:type="dxa"/>
            <w:tcBorders>
              <w:top w:val="single" w:sz="4" w:space="0" w:color="auto"/>
              <w:left w:val="nil"/>
              <w:bottom w:val="nil"/>
              <w:right w:val="single" w:sz="4" w:space="0" w:color="auto"/>
            </w:tcBorders>
            <w:shd w:val="clear" w:color="auto" w:fill="D9D9D9"/>
          </w:tcPr>
          <w:p w14:paraId="10C5E57D" w14:textId="77777777" w:rsidR="0026028B" w:rsidRPr="0068038C" w:rsidRDefault="0026028B" w:rsidP="006D1406">
            <w:pPr>
              <w:jc w:val="both"/>
              <w:rPr>
                <w:b/>
                <w:color w:val="000000"/>
                <w:sz w:val="22"/>
                <w:lang w:val="uk-UA"/>
              </w:rPr>
            </w:pPr>
            <w:r w:rsidRPr="0068038C">
              <w:rPr>
                <w:b/>
                <w:color w:val="000000"/>
                <w:sz w:val="22"/>
                <w:lang w:val="uk-UA"/>
              </w:rPr>
              <w:t>П.І.Б.</w:t>
            </w:r>
          </w:p>
        </w:tc>
        <w:tc>
          <w:tcPr>
            <w:tcW w:w="7631" w:type="dxa"/>
            <w:tcBorders>
              <w:top w:val="single" w:sz="4" w:space="0" w:color="auto"/>
              <w:left w:val="single" w:sz="4" w:space="0" w:color="auto"/>
              <w:bottom w:val="single" w:sz="4" w:space="0" w:color="auto"/>
              <w:right w:val="single" w:sz="4" w:space="0" w:color="auto"/>
            </w:tcBorders>
          </w:tcPr>
          <w:p w14:paraId="1301B10C" w14:textId="77777777" w:rsidR="0026028B" w:rsidRPr="0068038C" w:rsidRDefault="0026028B" w:rsidP="006D1406">
            <w:pPr>
              <w:jc w:val="both"/>
              <w:rPr>
                <w:color w:val="000000"/>
                <w:sz w:val="22"/>
                <w:lang w:val="uk-UA"/>
              </w:rPr>
            </w:pPr>
          </w:p>
        </w:tc>
      </w:tr>
      <w:tr w:rsidR="0026028B" w:rsidRPr="00314C2F" w14:paraId="6FBCD385" w14:textId="77777777" w:rsidTr="0068038C">
        <w:trPr>
          <w:gridAfter w:val="1"/>
          <w:wAfter w:w="7" w:type="dxa"/>
          <w:trHeight w:val="397"/>
        </w:trPr>
        <w:tc>
          <w:tcPr>
            <w:tcW w:w="2827" w:type="dxa"/>
            <w:tcBorders>
              <w:top w:val="nil"/>
              <w:left w:val="nil"/>
              <w:bottom w:val="nil"/>
              <w:right w:val="single" w:sz="4" w:space="0" w:color="auto"/>
            </w:tcBorders>
            <w:shd w:val="clear" w:color="auto" w:fill="D9D9D9"/>
            <w:vAlign w:val="center"/>
          </w:tcPr>
          <w:p w14:paraId="537F6611" w14:textId="77777777" w:rsidR="0026028B" w:rsidRPr="0068038C" w:rsidRDefault="0026028B" w:rsidP="006D1406">
            <w:pPr>
              <w:jc w:val="right"/>
              <w:rPr>
                <w:color w:val="000000"/>
                <w:sz w:val="22"/>
                <w:lang w:val="uk-UA"/>
              </w:rPr>
            </w:pPr>
            <w:r w:rsidRPr="0068038C">
              <w:rPr>
                <w:i/>
                <w:color w:val="000000"/>
                <w:sz w:val="22"/>
                <w:lang w:val="uk-UA"/>
              </w:rPr>
              <w:t>посада</w:t>
            </w:r>
          </w:p>
        </w:tc>
        <w:tc>
          <w:tcPr>
            <w:tcW w:w="7631" w:type="dxa"/>
            <w:tcBorders>
              <w:top w:val="single" w:sz="4" w:space="0" w:color="auto"/>
              <w:left w:val="single" w:sz="4" w:space="0" w:color="auto"/>
              <w:bottom w:val="single" w:sz="4" w:space="0" w:color="auto"/>
              <w:right w:val="single" w:sz="4" w:space="0" w:color="auto"/>
            </w:tcBorders>
          </w:tcPr>
          <w:p w14:paraId="597B7177" w14:textId="77777777" w:rsidR="0026028B" w:rsidRPr="0068038C" w:rsidRDefault="0026028B" w:rsidP="006D1406">
            <w:pPr>
              <w:jc w:val="both"/>
              <w:rPr>
                <w:color w:val="000000"/>
                <w:sz w:val="22"/>
                <w:lang w:val="uk-UA"/>
              </w:rPr>
            </w:pPr>
          </w:p>
        </w:tc>
      </w:tr>
      <w:tr w:rsidR="0026028B" w:rsidRPr="00314C2F" w14:paraId="5AF1E749" w14:textId="77777777" w:rsidTr="0068038C">
        <w:trPr>
          <w:gridAfter w:val="1"/>
          <w:wAfter w:w="7" w:type="dxa"/>
          <w:trHeight w:val="499"/>
        </w:trPr>
        <w:tc>
          <w:tcPr>
            <w:tcW w:w="2827" w:type="dxa"/>
            <w:tcBorders>
              <w:top w:val="nil"/>
              <w:left w:val="nil"/>
              <w:bottom w:val="nil"/>
              <w:right w:val="single" w:sz="4" w:space="0" w:color="auto"/>
            </w:tcBorders>
            <w:shd w:val="clear" w:color="auto" w:fill="D9D9D9"/>
            <w:vAlign w:val="center"/>
          </w:tcPr>
          <w:p w14:paraId="3A0B87BC" w14:textId="77777777" w:rsidR="0026028B" w:rsidRPr="0068038C" w:rsidRDefault="0026028B" w:rsidP="006D1406">
            <w:pPr>
              <w:jc w:val="right"/>
              <w:rPr>
                <w:i/>
                <w:color w:val="000000"/>
                <w:sz w:val="22"/>
                <w:lang w:val="uk-UA"/>
              </w:rPr>
            </w:pPr>
            <w:r w:rsidRPr="0068038C">
              <w:rPr>
                <w:i/>
                <w:color w:val="000000"/>
                <w:sz w:val="22"/>
                <w:lang w:val="uk-UA"/>
              </w:rPr>
              <w:t>дані паспорта (серія, номер, ким, коли виданий)</w:t>
            </w:r>
          </w:p>
        </w:tc>
        <w:tc>
          <w:tcPr>
            <w:tcW w:w="7631" w:type="dxa"/>
            <w:tcBorders>
              <w:top w:val="single" w:sz="4" w:space="0" w:color="auto"/>
              <w:left w:val="single" w:sz="4" w:space="0" w:color="auto"/>
              <w:bottom w:val="single" w:sz="4" w:space="0" w:color="auto"/>
              <w:right w:val="single" w:sz="4" w:space="0" w:color="auto"/>
            </w:tcBorders>
          </w:tcPr>
          <w:p w14:paraId="6762F8DB" w14:textId="77777777" w:rsidR="0026028B" w:rsidRPr="0068038C" w:rsidRDefault="0026028B" w:rsidP="006D1406">
            <w:pPr>
              <w:tabs>
                <w:tab w:val="left" w:pos="3092"/>
              </w:tabs>
              <w:jc w:val="both"/>
              <w:rPr>
                <w:color w:val="000000"/>
                <w:sz w:val="22"/>
                <w:lang w:val="uk-UA"/>
              </w:rPr>
            </w:pPr>
            <w:r w:rsidRPr="0068038C">
              <w:rPr>
                <w:color w:val="000000"/>
                <w:sz w:val="22"/>
                <w:lang w:val="uk-UA"/>
              </w:rPr>
              <w:tab/>
            </w:r>
          </w:p>
        </w:tc>
      </w:tr>
      <w:tr w:rsidR="0026028B" w:rsidRPr="00314C2F" w14:paraId="7E69CDB7" w14:textId="77777777" w:rsidTr="0068038C">
        <w:trPr>
          <w:gridAfter w:val="1"/>
          <w:wAfter w:w="7" w:type="dxa"/>
          <w:trHeight w:val="500"/>
        </w:trPr>
        <w:tc>
          <w:tcPr>
            <w:tcW w:w="2827" w:type="dxa"/>
            <w:tcBorders>
              <w:top w:val="nil"/>
              <w:left w:val="nil"/>
              <w:bottom w:val="nil"/>
              <w:right w:val="single" w:sz="4" w:space="0" w:color="auto"/>
            </w:tcBorders>
            <w:shd w:val="clear" w:color="auto" w:fill="D9D9D9"/>
            <w:vAlign w:val="center"/>
          </w:tcPr>
          <w:p w14:paraId="0D42D3C8" w14:textId="77777777" w:rsidR="0026028B" w:rsidRPr="0068038C" w:rsidRDefault="0026028B" w:rsidP="006D1406">
            <w:pPr>
              <w:jc w:val="right"/>
              <w:rPr>
                <w:i/>
                <w:color w:val="000000"/>
                <w:sz w:val="22"/>
                <w:lang w:val="uk-UA"/>
              </w:rPr>
            </w:pPr>
            <w:r w:rsidRPr="0068038C">
              <w:rPr>
                <w:i/>
                <w:color w:val="000000"/>
                <w:sz w:val="22"/>
                <w:lang w:val="uk-UA"/>
              </w:rPr>
              <w:t>зразок підпису</w:t>
            </w:r>
          </w:p>
        </w:tc>
        <w:tc>
          <w:tcPr>
            <w:tcW w:w="7631" w:type="dxa"/>
            <w:tcBorders>
              <w:top w:val="single" w:sz="4" w:space="0" w:color="auto"/>
              <w:left w:val="single" w:sz="4" w:space="0" w:color="auto"/>
              <w:bottom w:val="single" w:sz="4" w:space="0" w:color="auto"/>
              <w:right w:val="single" w:sz="4" w:space="0" w:color="auto"/>
            </w:tcBorders>
          </w:tcPr>
          <w:p w14:paraId="57C36796" w14:textId="77777777" w:rsidR="0026028B" w:rsidRPr="0068038C" w:rsidRDefault="0026028B" w:rsidP="006D1406">
            <w:pPr>
              <w:jc w:val="both"/>
              <w:rPr>
                <w:color w:val="000000"/>
                <w:sz w:val="22"/>
                <w:lang w:val="uk-UA"/>
              </w:rPr>
            </w:pPr>
          </w:p>
        </w:tc>
      </w:tr>
      <w:tr w:rsidR="0026028B" w:rsidRPr="00314C2F" w14:paraId="4757F2C5" w14:textId="77777777" w:rsidTr="0068038C">
        <w:trPr>
          <w:trHeight w:val="409"/>
        </w:trPr>
        <w:tc>
          <w:tcPr>
            <w:tcW w:w="10465" w:type="dxa"/>
            <w:gridSpan w:val="3"/>
            <w:tcBorders>
              <w:top w:val="nil"/>
              <w:left w:val="nil"/>
              <w:bottom w:val="nil"/>
              <w:right w:val="nil"/>
            </w:tcBorders>
          </w:tcPr>
          <w:p w14:paraId="3C05D8B9" w14:textId="77777777" w:rsidR="0026028B" w:rsidRPr="0068038C" w:rsidRDefault="0026028B" w:rsidP="006D1406">
            <w:pPr>
              <w:jc w:val="center"/>
              <w:rPr>
                <w:b/>
                <w:color w:val="000000"/>
                <w:sz w:val="22"/>
                <w:lang w:val="uk-UA"/>
              </w:rPr>
            </w:pPr>
            <w:r w:rsidRPr="0068038C">
              <w:rPr>
                <w:b/>
                <w:i/>
                <w:color w:val="000000"/>
                <w:sz w:val="22"/>
                <w:lang w:val="uk-UA"/>
              </w:rPr>
              <w:t>З правом другого підпису</w:t>
            </w:r>
          </w:p>
        </w:tc>
      </w:tr>
      <w:tr w:rsidR="0026028B" w:rsidRPr="00314C2F" w14:paraId="01D55124" w14:textId="77777777" w:rsidTr="0068038C">
        <w:trPr>
          <w:gridAfter w:val="1"/>
          <w:wAfter w:w="7" w:type="dxa"/>
          <w:trHeight w:val="500"/>
        </w:trPr>
        <w:tc>
          <w:tcPr>
            <w:tcW w:w="2827" w:type="dxa"/>
            <w:tcBorders>
              <w:top w:val="single" w:sz="4" w:space="0" w:color="auto"/>
              <w:left w:val="nil"/>
              <w:bottom w:val="nil"/>
              <w:right w:val="single" w:sz="4" w:space="0" w:color="auto"/>
            </w:tcBorders>
            <w:shd w:val="clear" w:color="auto" w:fill="D9D9D9"/>
          </w:tcPr>
          <w:p w14:paraId="140946F0" w14:textId="77777777" w:rsidR="0026028B" w:rsidRPr="0068038C" w:rsidRDefault="0026028B" w:rsidP="006D1406">
            <w:pPr>
              <w:jc w:val="both"/>
              <w:rPr>
                <w:b/>
                <w:color w:val="000000"/>
                <w:sz w:val="22"/>
                <w:lang w:val="uk-UA"/>
              </w:rPr>
            </w:pPr>
            <w:r w:rsidRPr="0068038C">
              <w:rPr>
                <w:b/>
                <w:color w:val="000000"/>
                <w:sz w:val="22"/>
                <w:lang w:val="uk-UA"/>
              </w:rPr>
              <w:t>П.І.Б.</w:t>
            </w:r>
          </w:p>
        </w:tc>
        <w:tc>
          <w:tcPr>
            <w:tcW w:w="7631" w:type="dxa"/>
            <w:tcBorders>
              <w:top w:val="single" w:sz="4" w:space="0" w:color="auto"/>
              <w:left w:val="single" w:sz="4" w:space="0" w:color="auto"/>
              <w:bottom w:val="single" w:sz="4" w:space="0" w:color="auto"/>
              <w:right w:val="single" w:sz="4" w:space="0" w:color="auto"/>
            </w:tcBorders>
          </w:tcPr>
          <w:p w14:paraId="42F310B9" w14:textId="77777777" w:rsidR="0026028B" w:rsidRPr="0068038C" w:rsidRDefault="0026028B" w:rsidP="006D1406">
            <w:pPr>
              <w:jc w:val="both"/>
              <w:rPr>
                <w:color w:val="000000"/>
                <w:sz w:val="22"/>
                <w:lang w:val="uk-UA"/>
              </w:rPr>
            </w:pPr>
          </w:p>
        </w:tc>
      </w:tr>
      <w:tr w:rsidR="0026028B" w:rsidRPr="00314C2F" w14:paraId="335EC174" w14:textId="77777777" w:rsidTr="0068038C">
        <w:trPr>
          <w:gridAfter w:val="1"/>
          <w:wAfter w:w="7" w:type="dxa"/>
          <w:trHeight w:val="397"/>
        </w:trPr>
        <w:tc>
          <w:tcPr>
            <w:tcW w:w="2827" w:type="dxa"/>
            <w:tcBorders>
              <w:top w:val="nil"/>
              <w:left w:val="nil"/>
              <w:bottom w:val="nil"/>
              <w:right w:val="single" w:sz="4" w:space="0" w:color="auto"/>
            </w:tcBorders>
            <w:shd w:val="clear" w:color="auto" w:fill="D9D9D9"/>
            <w:vAlign w:val="center"/>
          </w:tcPr>
          <w:p w14:paraId="6F9693F0" w14:textId="77777777" w:rsidR="0026028B" w:rsidRPr="0068038C" w:rsidRDefault="0026028B" w:rsidP="006D1406">
            <w:pPr>
              <w:jc w:val="right"/>
              <w:rPr>
                <w:color w:val="000000"/>
                <w:sz w:val="22"/>
                <w:lang w:val="uk-UA"/>
              </w:rPr>
            </w:pPr>
            <w:r w:rsidRPr="0068038C">
              <w:rPr>
                <w:i/>
                <w:color w:val="000000"/>
                <w:sz w:val="22"/>
                <w:lang w:val="uk-UA"/>
              </w:rPr>
              <w:t>посада</w:t>
            </w:r>
          </w:p>
        </w:tc>
        <w:tc>
          <w:tcPr>
            <w:tcW w:w="7631" w:type="dxa"/>
            <w:tcBorders>
              <w:top w:val="single" w:sz="4" w:space="0" w:color="auto"/>
              <w:left w:val="single" w:sz="4" w:space="0" w:color="auto"/>
              <w:bottom w:val="single" w:sz="4" w:space="0" w:color="auto"/>
              <w:right w:val="single" w:sz="4" w:space="0" w:color="auto"/>
            </w:tcBorders>
          </w:tcPr>
          <w:p w14:paraId="7EB6516D" w14:textId="77777777" w:rsidR="0026028B" w:rsidRPr="0068038C" w:rsidRDefault="0026028B" w:rsidP="006D1406">
            <w:pPr>
              <w:jc w:val="both"/>
              <w:rPr>
                <w:color w:val="000000"/>
                <w:sz w:val="22"/>
                <w:lang w:val="uk-UA"/>
              </w:rPr>
            </w:pPr>
          </w:p>
        </w:tc>
      </w:tr>
      <w:tr w:rsidR="0026028B" w:rsidRPr="00314C2F" w14:paraId="3D16F7D8" w14:textId="77777777" w:rsidTr="0068038C">
        <w:trPr>
          <w:gridAfter w:val="1"/>
          <w:wAfter w:w="7" w:type="dxa"/>
          <w:trHeight w:val="499"/>
        </w:trPr>
        <w:tc>
          <w:tcPr>
            <w:tcW w:w="2827" w:type="dxa"/>
            <w:tcBorders>
              <w:top w:val="nil"/>
              <w:left w:val="nil"/>
              <w:bottom w:val="nil"/>
              <w:right w:val="single" w:sz="4" w:space="0" w:color="auto"/>
            </w:tcBorders>
            <w:shd w:val="clear" w:color="auto" w:fill="D9D9D9"/>
            <w:vAlign w:val="center"/>
          </w:tcPr>
          <w:p w14:paraId="5530468C" w14:textId="77777777" w:rsidR="0026028B" w:rsidRPr="0068038C" w:rsidRDefault="0026028B" w:rsidP="006D1406">
            <w:pPr>
              <w:jc w:val="right"/>
              <w:rPr>
                <w:i/>
                <w:color w:val="000000"/>
                <w:sz w:val="22"/>
                <w:lang w:val="uk-UA"/>
              </w:rPr>
            </w:pPr>
            <w:r w:rsidRPr="0068038C">
              <w:rPr>
                <w:i/>
                <w:color w:val="000000"/>
                <w:sz w:val="22"/>
                <w:lang w:val="uk-UA"/>
              </w:rPr>
              <w:t>дані паспорта (серія, номер, ким, коли виданий)</w:t>
            </w:r>
          </w:p>
        </w:tc>
        <w:tc>
          <w:tcPr>
            <w:tcW w:w="7631" w:type="dxa"/>
            <w:tcBorders>
              <w:top w:val="single" w:sz="4" w:space="0" w:color="auto"/>
              <w:left w:val="single" w:sz="4" w:space="0" w:color="auto"/>
              <w:bottom w:val="single" w:sz="4" w:space="0" w:color="auto"/>
              <w:right w:val="single" w:sz="4" w:space="0" w:color="auto"/>
            </w:tcBorders>
          </w:tcPr>
          <w:p w14:paraId="380F46AC" w14:textId="77777777" w:rsidR="0026028B" w:rsidRPr="0068038C" w:rsidRDefault="0026028B" w:rsidP="006D1406">
            <w:pPr>
              <w:jc w:val="both"/>
              <w:rPr>
                <w:color w:val="000000"/>
                <w:sz w:val="22"/>
                <w:lang w:val="uk-UA"/>
              </w:rPr>
            </w:pPr>
          </w:p>
        </w:tc>
      </w:tr>
      <w:tr w:rsidR="0026028B" w:rsidRPr="00314C2F" w14:paraId="5FCC5E64" w14:textId="77777777" w:rsidTr="0068038C">
        <w:trPr>
          <w:gridAfter w:val="1"/>
          <w:wAfter w:w="7" w:type="dxa"/>
          <w:trHeight w:val="500"/>
        </w:trPr>
        <w:tc>
          <w:tcPr>
            <w:tcW w:w="2827" w:type="dxa"/>
            <w:tcBorders>
              <w:top w:val="nil"/>
              <w:left w:val="nil"/>
              <w:bottom w:val="single" w:sz="4" w:space="0" w:color="auto"/>
              <w:right w:val="single" w:sz="4" w:space="0" w:color="auto"/>
            </w:tcBorders>
            <w:shd w:val="clear" w:color="auto" w:fill="D9D9D9"/>
            <w:vAlign w:val="center"/>
          </w:tcPr>
          <w:p w14:paraId="352EFE9F" w14:textId="77777777" w:rsidR="0026028B" w:rsidRPr="0068038C" w:rsidRDefault="0026028B" w:rsidP="006D1406">
            <w:pPr>
              <w:jc w:val="right"/>
              <w:rPr>
                <w:i/>
                <w:color w:val="000000"/>
                <w:sz w:val="22"/>
                <w:lang w:val="uk-UA"/>
              </w:rPr>
            </w:pPr>
            <w:r w:rsidRPr="0068038C">
              <w:rPr>
                <w:i/>
                <w:color w:val="000000"/>
                <w:sz w:val="22"/>
                <w:lang w:val="uk-UA"/>
              </w:rPr>
              <w:t>зразок підпису</w:t>
            </w:r>
          </w:p>
        </w:tc>
        <w:tc>
          <w:tcPr>
            <w:tcW w:w="7631" w:type="dxa"/>
            <w:tcBorders>
              <w:top w:val="single" w:sz="4" w:space="0" w:color="auto"/>
              <w:left w:val="single" w:sz="4" w:space="0" w:color="auto"/>
              <w:bottom w:val="single" w:sz="4" w:space="0" w:color="auto"/>
              <w:right w:val="single" w:sz="4" w:space="0" w:color="auto"/>
            </w:tcBorders>
          </w:tcPr>
          <w:p w14:paraId="66EAFBD7" w14:textId="77777777" w:rsidR="0026028B" w:rsidRPr="0068038C" w:rsidRDefault="0026028B" w:rsidP="006D1406">
            <w:pPr>
              <w:jc w:val="both"/>
              <w:rPr>
                <w:color w:val="000000"/>
                <w:sz w:val="22"/>
                <w:lang w:val="uk-UA"/>
              </w:rPr>
            </w:pPr>
          </w:p>
        </w:tc>
      </w:tr>
      <w:tr w:rsidR="0026028B" w:rsidRPr="00314C2F" w14:paraId="3784B004" w14:textId="77777777" w:rsidTr="0068038C">
        <w:trPr>
          <w:gridAfter w:val="1"/>
          <w:wAfter w:w="7" w:type="dxa"/>
          <w:trHeight w:val="499"/>
        </w:trPr>
        <w:tc>
          <w:tcPr>
            <w:tcW w:w="2827" w:type="dxa"/>
            <w:tcBorders>
              <w:top w:val="single" w:sz="4" w:space="0" w:color="auto"/>
              <w:left w:val="nil"/>
              <w:bottom w:val="nil"/>
              <w:right w:val="single" w:sz="4" w:space="0" w:color="auto"/>
            </w:tcBorders>
            <w:shd w:val="clear" w:color="auto" w:fill="D9D9D9"/>
          </w:tcPr>
          <w:p w14:paraId="3E4E02C3" w14:textId="77777777" w:rsidR="0026028B" w:rsidRPr="0068038C" w:rsidRDefault="0026028B" w:rsidP="006D1406">
            <w:pPr>
              <w:jc w:val="both"/>
              <w:rPr>
                <w:b/>
                <w:color w:val="000000"/>
                <w:sz w:val="22"/>
                <w:lang w:val="uk-UA"/>
              </w:rPr>
            </w:pPr>
            <w:r w:rsidRPr="0068038C">
              <w:rPr>
                <w:b/>
                <w:color w:val="000000"/>
                <w:sz w:val="22"/>
                <w:lang w:val="uk-UA"/>
              </w:rPr>
              <w:t>П.І.Б.</w:t>
            </w:r>
          </w:p>
        </w:tc>
        <w:tc>
          <w:tcPr>
            <w:tcW w:w="7631" w:type="dxa"/>
            <w:tcBorders>
              <w:top w:val="single" w:sz="4" w:space="0" w:color="auto"/>
              <w:left w:val="single" w:sz="4" w:space="0" w:color="auto"/>
              <w:bottom w:val="single" w:sz="4" w:space="0" w:color="auto"/>
              <w:right w:val="single" w:sz="4" w:space="0" w:color="auto"/>
            </w:tcBorders>
          </w:tcPr>
          <w:p w14:paraId="51CCC3E9" w14:textId="77777777" w:rsidR="0026028B" w:rsidRPr="0068038C" w:rsidRDefault="0026028B" w:rsidP="006D1406">
            <w:pPr>
              <w:jc w:val="both"/>
              <w:rPr>
                <w:color w:val="000000"/>
                <w:sz w:val="22"/>
                <w:lang w:val="uk-UA"/>
              </w:rPr>
            </w:pPr>
          </w:p>
        </w:tc>
      </w:tr>
      <w:tr w:rsidR="0026028B" w:rsidRPr="00314C2F" w14:paraId="041EFCA9" w14:textId="77777777" w:rsidTr="0068038C">
        <w:trPr>
          <w:gridAfter w:val="1"/>
          <w:wAfter w:w="7" w:type="dxa"/>
          <w:trHeight w:val="397"/>
        </w:trPr>
        <w:tc>
          <w:tcPr>
            <w:tcW w:w="2827" w:type="dxa"/>
            <w:tcBorders>
              <w:top w:val="nil"/>
              <w:left w:val="nil"/>
              <w:bottom w:val="nil"/>
              <w:right w:val="single" w:sz="4" w:space="0" w:color="auto"/>
            </w:tcBorders>
            <w:shd w:val="clear" w:color="auto" w:fill="D9D9D9"/>
            <w:vAlign w:val="center"/>
          </w:tcPr>
          <w:p w14:paraId="78615248" w14:textId="77777777" w:rsidR="0026028B" w:rsidRPr="0068038C" w:rsidRDefault="0026028B" w:rsidP="006D1406">
            <w:pPr>
              <w:jc w:val="right"/>
              <w:rPr>
                <w:color w:val="000000"/>
                <w:sz w:val="22"/>
                <w:lang w:val="uk-UA"/>
              </w:rPr>
            </w:pPr>
            <w:r w:rsidRPr="0068038C">
              <w:rPr>
                <w:i/>
                <w:color w:val="000000"/>
                <w:sz w:val="22"/>
                <w:lang w:val="uk-UA"/>
              </w:rPr>
              <w:t>посада</w:t>
            </w:r>
          </w:p>
        </w:tc>
        <w:tc>
          <w:tcPr>
            <w:tcW w:w="7631" w:type="dxa"/>
            <w:tcBorders>
              <w:top w:val="single" w:sz="4" w:space="0" w:color="auto"/>
              <w:left w:val="single" w:sz="4" w:space="0" w:color="auto"/>
              <w:bottom w:val="single" w:sz="4" w:space="0" w:color="auto"/>
              <w:right w:val="single" w:sz="4" w:space="0" w:color="auto"/>
            </w:tcBorders>
          </w:tcPr>
          <w:p w14:paraId="489E8346" w14:textId="77777777" w:rsidR="0026028B" w:rsidRPr="0068038C" w:rsidRDefault="0026028B" w:rsidP="006D1406">
            <w:pPr>
              <w:jc w:val="both"/>
              <w:rPr>
                <w:color w:val="000000"/>
                <w:sz w:val="22"/>
                <w:lang w:val="uk-UA"/>
              </w:rPr>
            </w:pPr>
          </w:p>
        </w:tc>
      </w:tr>
      <w:tr w:rsidR="0026028B" w:rsidRPr="00314C2F" w14:paraId="2D08F1E1" w14:textId="77777777" w:rsidTr="0068038C">
        <w:trPr>
          <w:gridAfter w:val="1"/>
          <w:wAfter w:w="7" w:type="dxa"/>
          <w:trHeight w:val="413"/>
        </w:trPr>
        <w:tc>
          <w:tcPr>
            <w:tcW w:w="2827" w:type="dxa"/>
            <w:tcBorders>
              <w:top w:val="nil"/>
              <w:left w:val="nil"/>
              <w:bottom w:val="nil"/>
              <w:right w:val="single" w:sz="4" w:space="0" w:color="auto"/>
            </w:tcBorders>
            <w:shd w:val="clear" w:color="auto" w:fill="D9D9D9"/>
            <w:vAlign w:val="center"/>
          </w:tcPr>
          <w:p w14:paraId="33CF85E9" w14:textId="77777777" w:rsidR="0026028B" w:rsidRPr="0068038C" w:rsidRDefault="0026028B" w:rsidP="006D1406">
            <w:pPr>
              <w:jc w:val="right"/>
              <w:rPr>
                <w:i/>
                <w:color w:val="000000"/>
                <w:sz w:val="22"/>
                <w:lang w:val="uk-UA"/>
              </w:rPr>
            </w:pPr>
            <w:r w:rsidRPr="0068038C">
              <w:rPr>
                <w:i/>
                <w:color w:val="000000"/>
                <w:sz w:val="22"/>
                <w:lang w:val="uk-UA"/>
              </w:rPr>
              <w:t>дані паспорта (серія, номер, ким, коли виданий)</w:t>
            </w:r>
          </w:p>
        </w:tc>
        <w:tc>
          <w:tcPr>
            <w:tcW w:w="7631" w:type="dxa"/>
            <w:tcBorders>
              <w:top w:val="single" w:sz="4" w:space="0" w:color="auto"/>
              <w:left w:val="single" w:sz="4" w:space="0" w:color="auto"/>
              <w:bottom w:val="single" w:sz="4" w:space="0" w:color="auto"/>
              <w:right w:val="single" w:sz="4" w:space="0" w:color="auto"/>
            </w:tcBorders>
          </w:tcPr>
          <w:p w14:paraId="3B50FD0F" w14:textId="77777777" w:rsidR="0026028B" w:rsidRPr="0068038C" w:rsidRDefault="0026028B" w:rsidP="006D1406">
            <w:pPr>
              <w:jc w:val="both"/>
              <w:rPr>
                <w:color w:val="000000"/>
                <w:sz w:val="22"/>
                <w:lang w:val="uk-UA"/>
              </w:rPr>
            </w:pPr>
          </w:p>
        </w:tc>
      </w:tr>
      <w:tr w:rsidR="0026028B" w:rsidRPr="00314C2F" w14:paraId="49D97AA4" w14:textId="77777777" w:rsidTr="0068038C">
        <w:trPr>
          <w:gridAfter w:val="1"/>
          <w:wAfter w:w="7" w:type="dxa"/>
          <w:trHeight w:val="499"/>
        </w:trPr>
        <w:tc>
          <w:tcPr>
            <w:tcW w:w="2827" w:type="dxa"/>
            <w:tcBorders>
              <w:top w:val="nil"/>
              <w:left w:val="nil"/>
              <w:bottom w:val="single" w:sz="4" w:space="0" w:color="auto"/>
              <w:right w:val="single" w:sz="4" w:space="0" w:color="auto"/>
            </w:tcBorders>
            <w:shd w:val="clear" w:color="auto" w:fill="D9D9D9"/>
            <w:vAlign w:val="center"/>
          </w:tcPr>
          <w:p w14:paraId="4B341EE0" w14:textId="77777777" w:rsidR="0026028B" w:rsidRPr="0068038C" w:rsidRDefault="0026028B" w:rsidP="006D1406">
            <w:pPr>
              <w:jc w:val="right"/>
              <w:rPr>
                <w:i/>
                <w:color w:val="000000"/>
                <w:sz w:val="22"/>
                <w:lang w:val="uk-UA"/>
              </w:rPr>
            </w:pPr>
            <w:r w:rsidRPr="0068038C">
              <w:rPr>
                <w:i/>
                <w:color w:val="000000"/>
                <w:sz w:val="22"/>
                <w:lang w:val="uk-UA"/>
              </w:rPr>
              <w:t>зразок підпису</w:t>
            </w:r>
          </w:p>
        </w:tc>
        <w:tc>
          <w:tcPr>
            <w:tcW w:w="7631" w:type="dxa"/>
            <w:tcBorders>
              <w:top w:val="single" w:sz="4" w:space="0" w:color="auto"/>
              <w:left w:val="single" w:sz="4" w:space="0" w:color="auto"/>
              <w:bottom w:val="single" w:sz="4" w:space="0" w:color="auto"/>
              <w:right w:val="single" w:sz="4" w:space="0" w:color="auto"/>
            </w:tcBorders>
          </w:tcPr>
          <w:p w14:paraId="299164EC" w14:textId="77777777" w:rsidR="0026028B" w:rsidRPr="0068038C" w:rsidRDefault="0026028B" w:rsidP="006D1406">
            <w:pPr>
              <w:jc w:val="both"/>
              <w:rPr>
                <w:color w:val="000000"/>
                <w:sz w:val="22"/>
                <w:lang w:val="uk-UA"/>
              </w:rPr>
            </w:pPr>
          </w:p>
        </w:tc>
      </w:tr>
    </w:tbl>
    <w:p w14:paraId="3742B54D" w14:textId="77777777" w:rsidR="0026028B" w:rsidRPr="0068038C" w:rsidRDefault="0026028B" w:rsidP="0026028B">
      <w:pPr>
        <w:ind w:left="426" w:hanging="426"/>
        <w:jc w:val="both"/>
        <w:rPr>
          <w:b/>
          <w:color w:val="000000"/>
          <w:sz w:val="22"/>
          <w:lang w:val="uk-UA"/>
        </w:rPr>
      </w:pPr>
    </w:p>
    <w:p w14:paraId="15322F01" w14:textId="77777777" w:rsidR="0026028B" w:rsidRPr="0068038C" w:rsidRDefault="0026028B" w:rsidP="0026028B">
      <w:pPr>
        <w:ind w:left="426"/>
        <w:jc w:val="both"/>
        <w:rPr>
          <w:b/>
          <w:color w:val="000000"/>
          <w:sz w:val="22"/>
          <w:lang w:val="uk-UA"/>
        </w:rPr>
      </w:pPr>
      <w:proofErr w:type="spellStart"/>
      <w:r w:rsidRPr="0068038C">
        <w:rPr>
          <w:b/>
          <w:color w:val="000000"/>
          <w:sz w:val="22"/>
          <w:lang w:val="uk-UA"/>
        </w:rPr>
        <w:t>м.п</w:t>
      </w:r>
      <w:proofErr w:type="spellEnd"/>
      <w:r w:rsidRPr="0068038C">
        <w:rPr>
          <w:b/>
          <w:color w:val="000000"/>
          <w:sz w:val="22"/>
          <w:lang w:val="uk-UA"/>
        </w:rPr>
        <w:t>.</w:t>
      </w:r>
    </w:p>
    <w:p w14:paraId="4141FFA5" w14:textId="77777777" w:rsidR="0026028B" w:rsidRPr="0068038C" w:rsidRDefault="0026028B" w:rsidP="0026028B">
      <w:pPr>
        <w:ind w:left="426"/>
        <w:jc w:val="both"/>
        <w:rPr>
          <w:b/>
          <w:color w:val="000000"/>
          <w:sz w:val="22"/>
          <w:lang w:val="uk-UA"/>
        </w:rPr>
      </w:pPr>
    </w:p>
    <w:p w14:paraId="1BF94552" w14:textId="77777777" w:rsidR="0026028B" w:rsidRPr="0068038C" w:rsidRDefault="0026028B" w:rsidP="0026028B">
      <w:pPr>
        <w:ind w:left="426"/>
        <w:rPr>
          <w:color w:val="000000"/>
          <w:sz w:val="22"/>
          <w:lang w:val="uk-UA"/>
        </w:rPr>
      </w:pPr>
      <w:r w:rsidRPr="0068038C">
        <w:rPr>
          <w:color w:val="000000"/>
          <w:sz w:val="22"/>
          <w:lang w:val="uk-UA"/>
        </w:rPr>
        <w:t>________________________________________________</w:t>
      </w:r>
    </w:p>
    <w:p w14:paraId="44E50F3D" w14:textId="77777777" w:rsidR="0026028B" w:rsidRPr="0068038C" w:rsidRDefault="0026028B" w:rsidP="0026028B">
      <w:pPr>
        <w:pStyle w:val="af8"/>
        <w:ind w:left="426"/>
        <w:rPr>
          <w:color w:val="000000"/>
          <w:sz w:val="22"/>
        </w:rPr>
      </w:pPr>
      <w:r w:rsidRPr="0068038C">
        <w:rPr>
          <w:color w:val="000000"/>
          <w:sz w:val="22"/>
        </w:rPr>
        <w:t xml:space="preserve"> (дата, підпис та прізвище працівника Банку, який звірив зразки підпису уповноважених осіб Клієнта з паспортними даними)</w:t>
      </w:r>
    </w:p>
    <w:p w14:paraId="228676B2" w14:textId="77777777" w:rsidR="0026028B" w:rsidRPr="0068038C" w:rsidRDefault="0026028B" w:rsidP="0026028B">
      <w:pPr>
        <w:pStyle w:val="af0"/>
        <w:ind w:left="426"/>
        <w:rPr>
          <w:color w:val="000000"/>
          <w:sz w:val="22"/>
          <w:lang w:val="uk-UA"/>
        </w:rPr>
      </w:pPr>
    </w:p>
    <w:p w14:paraId="1B8454D8" w14:textId="03606D46" w:rsidR="0026028B" w:rsidRDefault="0026028B" w:rsidP="0026028B">
      <w:pPr>
        <w:ind w:left="426" w:hanging="426"/>
        <w:jc w:val="both"/>
        <w:rPr>
          <w:b/>
          <w:color w:val="000000"/>
          <w:sz w:val="22"/>
          <w:lang w:val="uk-UA"/>
        </w:rPr>
      </w:pPr>
    </w:p>
    <w:p w14:paraId="254CBA2C" w14:textId="5529061F" w:rsidR="007E1053" w:rsidRDefault="007E1053" w:rsidP="0026028B">
      <w:pPr>
        <w:ind w:left="426" w:hanging="426"/>
        <w:jc w:val="both"/>
        <w:rPr>
          <w:b/>
          <w:color w:val="000000"/>
          <w:sz w:val="22"/>
          <w:lang w:val="uk-UA"/>
        </w:rPr>
      </w:pPr>
    </w:p>
    <w:p w14:paraId="21DCC814" w14:textId="27120D2A" w:rsidR="007E1053" w:rsidRDefault="007E1053" w:rsidP="0026028B">
      <w:pPr>
        <w:ind w:left="426" w:hanging="426"/>
        <w:jc w:val="both"/>
        <w:rPr>
          <w:b/>
          <w:color w:val="000000"/>
          <w:sz w:val="22"/>
          <w:lang w:val="uk-UA"/>
        </w:rPr>
      </w:pPr>
    </w:p>
    <w:p w14:paraId="7A8FCCEF" w14:textId="77BDCEAA" w:rsidR="007E1053" w:rsidRDefault="007E1053" w:rsidP="0026028B">
      <w:pPr>
        <w:ind w:left="426" w:hanging="426"/>
        <w:jc w:val="both"/>
        <w:rPr>
          <w:b/>
          <w:color w:val="000000"/>
          <w:sz w:val="22"/>
          <w:lang w:val="uk-UA"/>
        </w:rPr>
      </w:pPr>
    </w:p>
    <w:p w14:paraId="47AE4CE3" w14:textId="6EC5DCED" w:rsidR="007E1053" w:rsidRDefault="007E1053" w:rsidP="00FA2405">
      <w:pPr>
        <w:jc w:val="both"/>
        <w:rPr>
          <w:ins w:id="248" w:author="Dmytro UZUN" w:date="2020-12-08T12:43:00Z"/>
          <w:b/>
          <w:color w:val="000000"/>
          <w:sz w:val="22"/>
          <w:lang w:val="uk-UA"/>
        </w:rPr>
      </w:pPr>
    </w:p>
    <w:p w14:paraId="37B95D92" w14:textId="77777777" w:rsidR="00ED7564" w:rsidRDefault="00ED7564" w:rsidP="0026028B">
      <w:pPr>
        <w:ind w:left="426" w:hanging="426"/>
        <w:jc w:val="both"/>
        <w:rPr>
          <w:b/>
          <w:color w:val="000000"/>
          <w:sz w:val="22"/>
          <w:lang w:val="uk-UA"/>
        </w:rPr>
      </w:pPr>
    </w:p>
    <w:p w14:paraId="5DF0B3E0" w14:textId="1F8A5E54" w:rsidR="007E1053" w:rsidRDefault="007E1053" w:rsidP="0026028B">
      <w:pPr>
        <w:ind w:left="426" w:hanging="426"/>
        <w:jc w:val="both"/>
        <w:rPr>
          <w:b/>
          <w:color w:val="000000"/>
          <w:sz w:val="22"/>
          <w:lang w:val="uk-UA"/>
        </w:rPr>
      </w:pPr>
    </w:p>
    <w:p w14:paraId="7DB3D46E" w14:textId="77777777" w:rsidR="005F2EBF" w:rsidRDefault="005F2EBF" w:rsidP="007E1053">
      <w:pPr>
        <w:jc w:val="right"/>
        <w:rPr>
          <w:i/>
          <w:sz w:val="22"/>
          <w:lang w:val="uk-UA"/>
        </w:rPr>
      </w:pPr>
    </w:p>
    <w:p w14:paraId="728BE052" w14:textId="77777777" w:rsidR="004A10BE" w:rsidRPr="00E65638" w:rsidRDefault="004A10BE" w:rsidP="00FA2405">
      <w:pPr>
        <w:rPr>
          <w:rFonts w:eastAsia="Calibri"/>
          <w:lang w:val="uk-UA" w:eastAsia="en-US"/>
        </w:rPr>
      </w:pPr>
    </w:p>
    <w:sectPr w:rsidR="004A10BE" w:rsidRPr="00E65638" w:rsidSect="007310DB">
      <w:headerReference w:type="default" r:id="rId12"/>
      <w:footerReference w:type="default" r:id="rId13"/>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6DDCCB" w14:textId="77777777" w:rsidR="008D59F0" w:rsidRDefault="008D59F0" w:rsidP="00183ECD">
      <w:r>
        <w:separator/>
      </w:r>
    </w:p>
  </w:endnote>
  <w:endnote w:type="continuationSeparator" w:id="0">
    <w:p w14:paraId="365F1B71" w14:textId="77777777" w:rsidR="008D59F0" w:rsidRDefault="008D59F0" w:rsidP="00183ECD">
      <w:r>
        <w:continuationSeparator/>
      </w:r>
    </w:p>
  </w:endnote>
  <w:endnote w:type="continuationNotice" w:id="1">
    <w:p w14:paraId="6AA29626" w14:textId="77777777" w:rsidR="008D59F0" w:rsidRDefault="008D59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TimesET">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83B0A" w14:textId="77777777" w:rsidR="009C0604" w:rsidRDefault="009C0604" w:rsidP="001D5F54">
    <w:pPr>
      <w:pStyle w:val="af6"/>
      <w:ind w:right="360"/>
      <w:rPr>
        <w:b/>
        <w:bCs/>
        <w:sz w:val="16"/>
        <w:szCs w:val="16"/>
        <w:lang w:val="en-US"/>
      </w:rPr>
    </w:pPr>
  </w:p>
  <w:p w14:paraId="00BDD73D" w14:textId="77777777" w:rsidR="009C0604" w:rsidRPr="00A37B0E" w:rsidRDefault="009C0604" w:rsidP="001D5F54">
    <w:pPr>
      <w:pStyle w:val="af6"/>
      <w:ind w:right="360"/>
      <w:rPr>
        <w:lang w:val="uk-UA"/>
      </w:rPr>
    </w:pPr>
    <w:r w:rsidRPr="00A37B0E">
      <w:rPr>
        <w:b/>
        <w:bCs/>
        <w:sz w:val="16"/>
        <w:szCs w:val="16"/>
        <w:lang w:val="uk-UA"/>
      </w:rPr>
      <w:t>Банк ____________________</w:t>
    </w:r>
    <w:r>
      <w:rPr>
        <w:b/>
        <w:bCs/>
        <w:sz w:val="16"/>
        <w:szCs w:val="16"/>
        <w:lang w:val="uk-UA"/>
      </w:rPr>
      <w:t xml:space="preserve">   </w:t>
    </w:r>
    <w:r w:rsidRPr="00A37B0E">
      <w:rPr>
        <w:b/>
        <w:bCs/>
        <w:sz w:val="16"/>
        <w:szCs w:val="16"/>
        <w:lang w:val="uk-UA"/>
      </w:rPr>
      <w:t>____________________</w:t>
    </w:r>
    <w:r>
      <w:rPr>
        <w:b/>
        <w:bCs/>
        <w:sz w:val="16"/>
        <w:szCs w:val="16"/>
        <w:lang w:val="uk-UA"/>
      </w:rPr>
      <w:t xml:space="preserve">   </w:t>
    </w:r>
    <w:r w:rsidRPr="00A37B0E">
      <w:rPr>
        <w:b/>
        <w:bCs/>
        <w:sz w:val="16"/>
        <w:szCs w:val="16"/>
        <w:lang w:val="uk-UA"/>
      </w:rPr>
      <w:t xml:space="preserve">                                                                                                      Клієнт ____________________  </w:t>
    </w:r>
  </w:p>
  <w:p w14:paraId="0DF6E228" w14:textId="77777777" w:rsidR="009C0604" w:rsidRDefault="009C0604">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CE919" w14:textId="77777777" w:rsidR="008D59F0" w:rsidRDefault="008D59F0" w:rsidP="00183ECD">
      <w:r>
        <w:separator/>
      </w:r>
    </w:p>
  </w:footnote>
  <w:footnote w:type="continuationSeparator" w:id="0">
    <w:p w14:paraId="05F47C91" w14:textId="77777777" w:rsidR="008D59F0" w:rsidRDefault="008D59F0" w:rsidP="00183ECD">
      <w:r>
        <w:continuationSeparator/>
      </w:r>
    </w:p>
  </w:footnote>
  <w:footnote w:type="continuationNotice" w:id="1">
    <w:p w14:paraId="411CB65A" w14:textId="77777777" w:rsidR="008D59F0" w:rsidRDefault="008D59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FC12C" w14:textId="437A062B" w:rsidR="009C0604" w:rsidRPr="0026028B" w:rsidRDefault="009C0604" w:rsidP="0026028B">
    <w:pPr>
      <w:pStyle w:val="af4"/>
      <w:rPr>
        <w:rFonts w:ascii="Times New Roman" w:hAnsi="Times New Roman"/>
        <w:sz w:val="22"/>
        <w:szCs w:val="22"/>
        <w:lang w:val="uk-UA"/>
      </w:rPr>
    </w:pPr>
    <w:r>
      <w:rPr>
        <w:rFonts w:ascii="Times New Roman" w:hAnsi="Times New Roman"/>
        <w:sz w:val="22"/>
        <w:szCs w:val="22"/>
        <w:lang w:val="uk-UA"/>
      </w:rPr>
      <w:t xml:space="preserve">                                                                                                                                                                        </w:t>
    </w:r>
    <w:r w:rsidRPr="004F14C5">
      <w:rPr>
        <w:rFonts w:ascii="Times New Roman" w:hAnsi="Times New Roman"/>
        <w:sz w:val="22"/>
        <w:szCs w:val="22"/>
      </w:rPr>
      <w:fldChar w:fldCharType="begin"/>
    </w:r>
    <w:r w:rsidRPr="004F14C5">
      <w:rPr>
        <w:rFonts w:ascii="Times New Roman" w:hAnsi="Times New Roman"/>
        <w:sz w:val="22"/>
        <w:szCs w:val="22"/>
      </w:rPr>
      <w:instrText xml:space="preserve"> PAGE   \* MERGEFORMAT </w:instrText>
    </w:r>
    <w:r w:rsidRPr="004F14C5">
      <w:rPr>
        <w:rFonts w:ascii="Times New Roman" w:hAnsi="Times New Roman"/>
        <w:sz w:val="22"/>
        <w:szCs w:val="22"/>
      </w:rPr>
      <w:fldChar w:fldCharType="separate"/>
    </w:r>
    <w:r w:rsidR="00FC7CF4">
      <w:rPr>
        <w:rFonts w:ascii="Times New Roman" w:hAnsi="Times New Roman"/>
        <w:noProof/>
        <w:sz w:val="22"/>
        <w:szCs w:val="22"/>
      </w:rPr>
      <w:t>1</w:t>
    </w:r>
    <w:r w:rsidRPr="004F14C5">
      <w:rPr>
        <w:rFonts w:ascii="Times New Roman" w:hAnsi="Times New Roman"/>
        <w:sz w:val="22"/>
        <w:szCs w:val="22"/>
      </w:rPr>
      <w:fldChar w:fldCharType="end"/>
    </w:r>
  </w:p>
  <w:p w14:paraId="4B528C6D" w14:textId="77777777" w:rsidR="009C0604" w:rsidRDefault="009C0604">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31CD2"/>
    <w:multiLevelType w:val="hybridMultilevel"/>
    <w:tmpl w:val="DDA6D05E"/>
    <w:lvl w:ilvl="0" w:tplc="04220001">
      <w:start w:val="4"/>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176410B"/>
    <w:multiLevelType w:val="multilevel"/>
    <w:tmpl w:val="1A5EDFC2"/>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2" w15:restartNumberingAfterBreak="0">
    <w:nsid w:val="06924AFA"/>
    <w:multiLevelType w:val="hybridMultilevel"/>
    <w:tmpl w:val="45A8C82E"/>
    <w:lvl w:ilvl="0" w:tplc="D4DE00CC">
      <w:start w:val="1"/>
      <w:numFmt w:val="bullet"/>
      <w:lvlText w:val="-"/>
      <w:lvlJc w:val="left"/>
      <w:pPr>
        <w:ind w:left="1077" w:hanging="360"/>
      </w:pPr>
      <w:rPr>
        <w:rFonts w:ascii="Courier New" w:hAnsi="Courier New"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15:restartNumberingAfterBreak="0">
    <w:nsid w:val="164A58E2"/>
    <w:multiLevelType w:val="multilevel"/>
    <w:tmpl w:val="700E2524"/>
    <w:lvl w:ilvl="0">
      <w:start w:val="1"/>
      <w:numFmt w:val="decimal"/>
      <w:lvlText w:val="%1."/>
      <w:lvlJc w:val="left"/>
      <w:pPr>
        <w:ind w:left="720" w:hanging="360"/>
      </w:pPr>
      <w:rPr>
        <w:rFonts w:cs="Times New Roman" w:hint="default"/>
      </w:rPr>
    </w:lvl>
    <w:lvl w:ilvl="1">
      <w:start w:val="4"/>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18F46E0E"/>
    <w:multiLevelType w:val="hybridMultilevel"/>
    <w:tmpl w:val="B02E41F4"/>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9A5081E"/>
    <w:multiLevelType w:val="multilevel"/>
    <w:tmpl w:val="700E2524"/>
    <w:lvl w:ilvl="0">
      <w:start w:val="1"/>
      <w:numFmt w:val="decimal"/>
      <w:lvlText w:val="%1."/>
      <w:lvlJc w:val="left"/>
      <w:pPr>
        <w:ind w:left="720" w:hanging="360"/>
      </w:pPr>
      <w:rPr>
        <w:rFonts w:cs="Times New Roman" w:hint="default"/>
      </w:rPr>
    </w:lvl>
    <w:lvl w:ilvl="1">
      <w:start w:val="4"/>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267D3C2B"/>
    <w:multiLevelType w:val="hybridMultilevel"/>
    <w:tmpl w:val="7634213A"/>
    <w:lvl w:ilvl="0" w:tplc="05B8B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4F385D"/>
    <w:multiLevelType w:val="hybridMultilevel"/>
    <w:tmpl w:val="281AD20A"/>
    <w:lvl w:ilvl="0" w:tplc="56B4B140">
      <w:start w:val="15"/>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2BB759BF"/>
    <w:multiLevelType w:val="hybridMultilevel"/>
    <w:tmpl w:val="5E80D02C"/>
    <w:lvl w:ilvl="0" w:tplc="D4DE00C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C07768"/>
    <w:multiLevelType w:val="hybridMultilevel"/>
    <w:tmpl w:val="6FFA56CA"/>
    <w:lvl w:ilvl="0" w:tplc="D4DE00CC">
      <w:start w:val="1"/>
      <w:numFmt w:val="bullet"/>
      <w:lvlText w:val="-"/>
      <w:lvlJc w:val="left"/>
      <w:pPr>
        <w:tabs>
          <w:tab w:val="num" w:pos="717"/>
        </w:tabs>
        <w:ind w:left="717" w:hanging="360"/>
      </w:pPr>
      <w:rPr>
        <w:rFonts w:ascii="Courier New" w:hAnsi="Courier New" w:hint="default"/>
      </w:rPr>
    </w:lvl>
    <w:lvl w:ilvl="1" w:tplc="04190003" w:tentative="1">
      <w:start w:val="1"/>
      <w:numFmt w:val="bullet"/>
      <w:lvlText w:val="o"/>
      <w:lvlJc w:val="left"/>
      <w:pPr>
        <w:tabs>
          <w:tab w:val="num" w:pos="1437"/>
        </w:tabs>
        <w:ind w:left="1437" w:hanging="360"/>
      </w:pPr>
      <w:rPr>
        <w:rFonts w:ascii="Courier New" w:hAnsi="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10" w15:restartNumberingAfterBreak="0">
    <w:nsid w:val="31025AEE"/>
    <w:multiLevelType w:val="multilevel"/>
    <w:tmpl w:val="63B80D88"/>
    <w:lvl w:ilvl="0">
      <w:start w:val="5"/>
      <w:numFmt w:val="decimal"/>
      <w:lvlText w:val="%1."/>
      <w:lvlJc w:val="left"/>
      <w:pPr>
        <w:ind w:left="1080" w:hanging="360"/>
      </w:pPr>
      <w:rPr>
        <w:rFonts w:cs="Times New Roman" w:hint="default"/>
      </w:rPr>
    </w:lvl>
    <w:lvl w:ilvl="1">
      <w:start w:val="1"/>
      <w:numFmt w:val="decimal"/>
      <w:isLgl/>
      <w:lvlText w:val="%1.%2."/>
      <w:lvlJc w:val="left"/>
      <w:pPr>
        <w:ind w:left="1682" w:hanging="40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1" w15:restartNumberingAfterBreak="0">
    <w:nsid w:val="361456F0"/>
    <w:multiLevelType w:val="hybridMultilevel"/>
    <w:tmpl w:val="B21ED94A"/>
    <w:lvl w:ilvl="0" w:tplc="F71EECFA">
      <w:start w:val="7"/>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A5642E1"/>
    <w:multiLevelType w:val="multilevel"/>
    <w:tmpl w:val="6FBC00BE"/>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3" w15:restartNumberingAfterBreak="0">
    <w:nsid w:val="40FD6ED9"/>
    <w:multiLevelType w:val="multilevel"/>
    <w:tmpl w:val="0088CB54"/>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b w:val="0"/>
        <w:i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4" w15:restartNumberingAfterBreak="0">
    <w:nsid w:val="440E14FB"/>
    <w:multiLevelType w:val="multilevel"/>
    <w:tmpl w:val="700E2524"/>
    <w:lvl w:ilvl="0">
      <w:start w:val="1"/>
      <w:numFmt w:val="decimal"/>
      <w:lvlText w:val="%1."/>
      <w:lvlJc w:val="left"/>
      <w:pPr>
        <w:ind w:left="720" w:hanging="360"/>
      </w:pPr>
      <w:rPr>
        <w:rFonts w:cs="Times New Roman" w:hint="default"/>
      </w:rPr>
    </w:lvl>
    <w:lvl w:ilvl="1">
      <w:start w:val="4"/>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47530F6F"/>
    <w:multiLevelType w:val="hybridMultilevel"/>
    <w:tmpl w:val="7362E71A"/>
    <w:lvl w:ilvl="0" w:tplc="D4DE00CC">
      <w:start w:val="1"/>
      <w:numFmt w:val="bullet"/>
      <w:lvlText w:val="-"/>
      <w:lvlJc w:val="left"/>
      <w:pPr>
        <w:tabs>
          <w:tab w:val="num" w:pos="717"/>
        </w:tabs>
        <w:ind w:left="717"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9464208"/>
    <w:multiLevelType w:val="multilevel"/>
    <w:tmpl w:val="D4ECDE96"/>
    <w:lvl w:ilvl="0">
      <w:start w:val="1"/>
      <w:numFmt w:val="decimal"/>
      <w:lvlText w:val="%1."/>
      <w:lvlJc w:val="left"/>
      <w:pPr>
        <w:ind w:left="360" w:hanging="360"/>
      </w:pPr>
      <w:rPr>
        <w:rFonts w:cs="Times New Roman" w:hint="default"/>
        <w:b/>
        <w:i w:val="0"/>
      </w:rPr>
    </w:lvl>
    <w:lvl w:ilvl="1">
      <w:start w:val="5"/>
      <w:numFmt w:val="decimal"/>
      <w:lvlText w:val="%1.%2."/>
      <w:lvlJc w:val="left"/>
      <w:pPr>
        <w:ind w:left="360" w:hanging="360"/>
      </w:pPr>
      <w:rPr>
        <w:rFonts w:cs="Times New Roman" w:hint="default"/>
        <w:b/>
        <w:i w:val="0"/>
      </w:rPr>
    </w:lvl>
    <w:lvl w:ilvl="2">
      <w:start w:val="1"/>
      <w:numFmt w:val="decimal"/>
      <w:lvlText w:val="%1.%2.%3."/>
      <w:lvlJc w:val="left"/>
      <w:pPr>
        <w:ind w:left="720" w:hanging="720"/>
      </w:pPr>
      <w:rPr>
        <w:rFonts w:cs="Times New Roman" w:hint="default"/>
        <w:b/>
        <w:i w:val="0"/>
      </w:rPr>
    </w:lvl>
    <w:lvl w:ilvl="3">
      <w:start w:val="1"/>
      <w:numFmt w:val="decimal"/>
      <w:lvlText w:val="%1.%2.%3.%4."/>
      <w:lvlJc w:val="left"/>
      <w:pPr>
        <w:ind w:left="720" w:hanging="720"/>
      </w:pPr>
      <w:rPr>
        <w:rFonts w:cs="Times New Roman" w:hint="default"/>
        <w:b/>
        <w:i w:val="0"/>
      </w:rPr>
    </w:lvl>
    <w:lvl w:ilvl="4">
      <w:start w:val="1"/>
      <w:numFmt w:val="decimal"/>
      <w:lvlText w:val="%1.%2.%3.%4.%5."/>
      <w:lvlJc w:val="left"/>
      <w:pPr>
        <w:ind w:left="1080" w:hanging="1080"/>
      </w:pPr>
      <w:rPr>
        <w:rFonts w:cs="Times New Roman" w:hint="default"/>
        <w:b/>
        <w:i w:val="0"/>
      </w:rPr>
    </w:lvl>
    <w:lvl w:ilvl="5">
      <w:start w:val="1"/>
      <w:numFmt w:val="decimal"/>
      <w:lvlText w:val="%1.%2.%3.%4.%5.%6."/>
      <w:lvlJc w:val="left"/>
      <w:pPr>
        <w:ind w:left="1080" w:hanging="1080"/>
      </w:pPr>
      <w:rPr>
        <w:rFonts w:cs="Times New Roman" w:hint="default"/>
        <w:b/>
        <w:i w:val="0"/>
      </w:rPr>
    </w:lvl>
    <w:lvl w:ilvl="6">
      <w:start w:val="1"/>
      <w:numFmt w:val="decimal"/>
      <w:lvlText w:val="%1.%2.%3.%4.%5.%6.%7."/>
      <w:lvlJc w:val="left"/>
      <w:pPr>
        <w:ind w:left="1440" w:hanging="1440"/>
      </w:pPr>
      <w:rPr>
        <w:rFonts w:cs="Times New Roman" w:hint="default"/>
        <w:b/>
        <w:i w:val="0"/>
      </w:rPr>
    </w:lvl>
    <w:lvl w:ilvl="7">
      <w:start w:val="1"/>
      <w:numFmt w:val="decimal"/>
      <w:lvlText w:val="%1.%2.%3.%4.%5.%6.%7.%8."/>
      <w:lvlJc w:val="left"/>
      <w:pPr>
        <w:ind w:left="1440" w:hanging="1440"/>
      </w:pPr>
      <w:rPr>
        <w:rFonts w:cs="Times New Roman" w:hint="default"/>
        <w:b/>
        <w:i w:val="0"/>
      </w:rPr>
    </w:lvl>
    <w:lvl w:ilvl="8">
      <w:start w:val="1"/>
      <w:numFmt w:val="decimal"/>
      <w:lvlText w:val="%1.%2.%3.%4.%5.%6.%7.%8.%9."/>
      <w:lvlJc w:val="left"/>
      <w:pPr>
        <w:ind w:left="1800" w:hanging="1800"/>
      </w:pPr>
      <w:rPr>
        <w:rFonts w:cs="Times New Roman" w:hint="default"/>
        <w:b/>
        <w:i w:val="0"/>
      </w:rPr>
    </w:lvl>
  </w:abstractNum>
  <w:abstractNum w:abstractNumId="17" w15:restartNumberingAfterBreak="0">
    <w:nsid w:val="49D7102F"/>
    <w:multiLevelType w:val="hybridMultilevel"/>
    <w:tmpl w:val="B0BCD332"/>
    <w:lvl w:ilvl="0" w:tplc="D15401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F8B5655"/>
    <w:multiLevelType w:val="hybridMultilevel"/>
    <w:tmpl w:val="DC10EDF6"/>
    <w:lvl w:ilvl="0" w:tplc="D4DE00C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836AF0"/>
    <w:multiLevelType w:val="hybridMultilevel"/>
    <w:tmpl w:val="806C4ACC"/>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15:restartNumberingAfterBreak="0">
    <w:nsid w:val="51590969"/>
    <w:multiLevelType w:val="hybridMultilevel"/>
    <w:tmpl w:val="7E60C4A0"/>
    <w:lvl w:ilvl="0" w:tplc="D4DE00C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3396741"/>
    <w:multiLevelType w:val="multilevel"/>
    <w:tmpl w:val="8EB06CCE"/>
    <w:lvl w:ilvl="0">
      <w:start w:val="3"/>
      <w:numFmt w:val="decimal"/>
      <w:lvlText w:val="%1."/>
      <w:lvlJc w:val="left"/>
      <w:pPr>
        <w:ind w:left="1080" w:hanging="360"/>
      </w:pPr>
      <w:rPr>
        <w:rFonts w:cs="Times New Roman" w:hint="default"/>
      </w:rPr>
    </w:lvl>
    <w:lvl w:ilvl="1">
      <w:start w:val="3"/>
      <w:numFmt w:val="decimal"/>
      <w:isLgl/>
      <w:lvlText w:val="%1.%2."/>
      <w:lvlJc w:val="left"/>
      <w:pPr>
        <w:ind w:left="1125" w:hanging="405"/>
      </w:pPr>
      <w:rPr>
        <w:rFonts w:eastAsia="Times New Roman" w:cs="Times New Roman" w:hint="default"/>
      </w:rPr>
    </w:lvl>
    <w:lvl w:ilvl="2">
      <w:start w:val="1"/>
      <w:numFmt w:val="decimal"/>
      <w:isLgl/>
      <w:lvlText w:val="%1.%2.%3."/>
      <w:lvlJc w:val="left"/>
      <w:pPr>
        <w:ind w:left="1440" w:hanging="720"/>
      </w:pPr>
      <w:rPr>
        <w:rFonts w:eastAsia="Times New Roman" w:cs="Times New Roman" w:hint="default"/>
      </w:rPr>
    </w:lvl>
    <w:lvl w:ilvl="3">
      <w:start w:val="1"/>
      <w:numFmt w:val="decimal"/>
      <w:isLgl/>
      <w:lvlText w:val="%1.%2.%3.%4."/>
      <w:lvlJc w:val="left"/>
      <w:pPr>
        <w:ind w:left="1440" w:hanging="720"/>
      </w:pPr>
      <w:rPr>
        <w:rFonts w:eastAsia="Times New Roman" w:cs="Times New Roman" w:hint="default"/>
      </w:rPr>
    </w:lvl>
    <w:lvl w:ilvl="4">
      <w:start w:val="1"/>
      <w:numFmt w:val="decimal"/>
      <w:isLgl/>
      <w:lvlText w:val="%1.%2.%3.%4.%5."/>
      <w:lvlJc w:val="left"/>
      <w:pPr>
        <w:ind w:left="1800" w:hanging="1080"/>
      </w:pPr>
      <w:rPr>
        <w:rFonts w:eastAsia="Times New Roman" w:cs="Times New Roman" w:hint="default"/>
      </w:rPr>
    </w:lvl>
    <w:lvl w:ilvl="5">
      <w:start w:val="1"/>
      <w:numFmt w:val="decimal"/>
      <w:isLgl/>
      <w:lvlText w:val="%1.%2.%3.%4.%5.%6."/>
      <w:lvlJc w:val="left"/>
      <w:pPr>
        <w:ind w:left="1800" w:hanging="1080"/>
      </w:pPr>
      <w:rPr>
        <w:rFonts w:eastAsia="Times New Roman" w:cs="Times New Roman" w:hint="default"/>
      </w:rPr>
    </w:lvl>
    <w:lvl w:ilvl="6">
      <w:start w:val="1"/>
      <w:numFmt w:val="decimal"/>
      <w:isLgl/>
      <w:lvlText w:val="%1.%2.%3.%4.%5.%6.%7."/>
      <w:lvlJc w:val="left"/>
      <w:pPr>
        <w:ind w:left="2160" w:hanging="1440"/>
      </w:pPr>
      <w:rPr>
        <w:rFonts w:eastAsia="Times New Roman" w:cs="Times New Roman" w:hint="default"/>
      </w:rPr>
    </w:lvl>
    <w:lvl w:ilvl="7">
      <w:start w:val="1"/>
      <w:numFmt w:val="decimal"/>
      <w:isLgl/>
      <w:lvlText w:val="%1.%2.%3.%4.%5.%6.%7.%8."/>
      <w:lvlJc w:val="left"/>
      <w:pPr>
        <w:ind w:left="2160" w:hanging="1440"/>
      </w:pPr>
      <w:rPr>
        <w:rFonts w:eastAsia="Times New Roman" w:cs="Times New Roman" w:hint="default"/>
      </w:rPr>
    </w:lvl>
    <w:lvl w:ilvl="8">
      <w:start w:val="1"/>
      <w:numFmt w:val="decimal"/>
      <w:isLgl/>
      <w:lvlText w:val="%1.%2.%3.%4.%5.%6.%7.%8.%9."/>
      <w:lvlJc w:val="left"/>
      <w:pPr>
        <w:ind w:left="2520" w:hanging="1800"/>
      </w:pPr>
      <w:rPr>
        <w:rFonts w:eastAsia="Times New Roman" w:cs="Times New Roman" w:hint="default"/>
      </w:rPr>
    </w:lvl>
  </w:abstractNum>
  <w:abstractNum w:abstractNumId="22" w15:restartNumberingAfterBreak="0">
    <w:nsid w:val="5BB15E5D"/>
    <w:multiLevelType w:val="hybridMultilevel"/>
    <w:tmpl w:val="DF265ABA"/>
    <w:lvl w:ilvl="0" w:tplc="F92A71AA">
      <w:start w:val="5"/>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3" w15:restartNumberingAfterBreak="0">
    <w:nsid w:val="665E64E9"/>
    <w:multiLevelType w:val="hybridMultilevel"/>
    <w:tmpl w:val="0FDCE5FA"/>
    <w:lvl w:ilvl="0" w:tplc="D1540102">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7503D86"/>
    <w:multiLevelType w:val="multilevel"/>
    <w:tmpl w:val="0088CB54"/>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b w:val="0"/>
        <w:i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25" w15:restartNumberingAfterBreak="0">
    <w:nsid w:val="6B2E1DB0"/>
    <w:multiLevelType w:val="hybridMultilevel"/>
    <w:tmpl w:val="4B661764"/>
    <w:lvl w:ilvl="0" w:tplc="878A5794">
      <w:start w:val="1"/>
      <w:numFmt w:val="russianLower"/>
      <w:lvlText w:val="%1."/>
      <w:lvlJc w:val="left"/>
      <w:pPr>
        <w:ind w:left="1004"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26" w15:restartNumberingAfterBreak="0">
    <w:nsid w:val="6F097691"/>
    <w:multiLevelType w:val="hybridMultilevel"/>
    <w:tmpl w:val="C576D6A0"/>
    <w:lvl w:ilvl="0" w:tplc="CF129976">
      <w:start w:val="1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15:restartNumberingAfterBreak="0">
    <w:nsid w:val="77ED1E31"/>
    <w:multiLevelType w:val="hybridMultilevel"/>
    <w:tmpl w:val="A26C7F88"/>
    <w:lvl w:ilvl="0" w:tplc="DC044286">
      <w:start w:val="1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15:restartNumberingAfterBreak="0">
    <w:nsid w:val="789F34EE"/>
    <w:multiLevelType w:val="hybridMultilevel"/>
    <w:tmpl w:val="B3BCCFF2"/>
    <w:lvl w:ilvl="0" w:tplc="A9768060">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9" w15:restartNumberingAfterBreak="0">
    <w:nsid w:val="79D83064"/>
    <w:multiLevelType w:val="hybridMultilevel"/>
    <w:tmpl w:val="4A4E23AC"/>
    <w:lvl w:ilvl="0" w:tplc="D4BCEE7A">
      <w:numFmt w:val="bullet"/>
      <w:lvlText w:val="-"/>
      <w:lvlJc w:val="left"/>
      <w:pPr>
        <w:tabs>
          <w:tab w:val="num" w:pos="644"/>
        </w:tabs>
        <w:ind w:left="644" w:hanging="360"/>
      </w:pPr>
      <w:rPr>
        <w:rFonts w:ascii="Garamond" w:eastAsia="Times New Roman" w:hAnsi="Garamond"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183044"/>
    <w:multiLevelType w:val="hybridMultilevel"/>
    <w:tmpl w:val="C9E61570"/>
    <w:lvl w:ilvl="0" w:tplc="04220001">
      <w:start w:val="5"/>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7C55192B"/>
    <w:multiLevelType w:val="hybridMultilevel"/>
    <w:tmpl w:val="D578D86C"/>
    <w:lvl w:ilvl="0" w:tplc="D4DE00CC">
      <w:start w:val="1"/>
      <w:numFmt w:val="bullet"/>
      <w:lvlText w:val="-"/>
      <w:lvlJc w:val="left"/>
      <w:pPr>
        <w:tabs>
          <w:tab w:val="num" w:pos="717"/>
        </w:tabs>
        <w:ind w:left="717" w:hanging="360"/>
      </w:pPr>
      <w:rPr>
        <w:rFonts w:ascii="Courier New" w:hAnsi="Courier New" w:hint="default"/>
      </w:rPr>
    </w:lvl>
    <w:lvl w:ilvl="1" w:tplc="04190003" w:tentative="1">
      <w:start w:val="1"/>
      <w:numFmt w:val="bullet"/>
      <w:lvlText w:val="o"/>
      <w:lvlJc w:val="left"/>
      <w:pPr>
        <w:tabs>
          <w:tab w:val="num" w:pos="1317"/>
        </w:tabs>
        <w:ind w:left="1317" w:hanging="360"/>
      </w:pPr>
      <w:rPr>
        <w:rFonts w:ascii="Courier New" w:hAnsi="Courier New" w:hint="default"/>
      </w:rPr>
    </w:lvl>
    <w:lvl w:ilvl="2" w:tplc="04190005" w:tentative="1">
      <w:start w:val="1"/>
      <w:numFmt w:val="bullet"/>
      <w:lvlText w:val=""/>
      <w:lvlJc w:val="left"/>
      <w:pPr>
        <w:tabs>
          <w:tab w:val="num" w:pos="2037"/>
        </w:tabs>
        <w:ind w:left="2037" w:hanging="360"/>
      </w:pPr>
      <w:rPr>
        <w:rFonts w:ascii="Wingdings" w:hAnsi="Wingdings" w:hint="default"/>
      </w:rPr>
    </w:lvl>
    <w:lvl w:ilvl="3" w:tplc="04190001" w:tentative="1">
      <w:start w:val="1"/>
      <w:numFmt w:val="bullet"/>
      <w:lvlText w:val=""/>
      <w:lvlJc w:val="left"/>
      <w:pPr>
        <w:tabs>
          <w:tab w:val="num" w:pos="2757"/>
        </w:tabs>
        <w:ind w:left="2757" w:hanging="360"/>
      </w:pPr>
      <w:rPr>
        <w:rFonts w:ascii="Symbol" w:hAnsi="Symbol" w:hint="default"/>
      </w:rPr>
    </w:lvl>
    <w:lvl w:ilvl="4" w:tplc="04190003" w:tentative="1">
      <w:start w:val="1"/>
      <w:numFmt w:val="bullet"/>
      <w:lvlText w:val="o"/>
      <w:lvlJc w:val="left"/>
      <w:pPr>
        <w:tabs>
          <w:tab w:val="num" w:pos="3477"/>
        </w:tabs>
        <w:ind w:left="3477" w:hanging="360"/>
      </w:pPr>
      <w:rPr>
        <w:rFonts w:ascii="Courier New" w:hAnsi="Courier New" w:hint="default"/>
      </w:rPr>
    </w:lvl>
    <w:lvl w:ilvl="5" w:tplc="04190005" w:tentative="1">
      <w:start w:val="1"/>
      <w:numFmt w:val="bullet"/>
      <w:lvlText w:val=""/>
      <w:lvlJc w:val="left"/>
      <w:pPr>
        <w:tabs>
          <w:tab w:val="num" w:pos="4197"/>
        </w:tabs>
        <w:ind w:left="4197" w:hanging="360"/>
      </w:pPr>
      <w:rPr>
        <w:rFonts w:ascii="Wingdings" w:hAnsi="Wingdings" w:hint="default"/>
      </w:rPr>
    </w:lvl>
    <w:lvl w:ilvl="6" w:tplc="04190001" w:tentative="1">
      <w:start w:val="1"/>
      <w:numFmt w:val="bullet"/>
      <w:lvlText w:val=""/>
      <w:lvlJc w:val="left"/>
      <w:pPr>
        <w:tabs>
          <w:tab w:val="num" w:pos="4917"/>
        </w:tabs>
        <w:ind w:left="4917" w:hanging="360"/>
      </w:pPr>
      <w:rPr>
        <w:rFonts w:ascii="Symbol" w:hAnsi="Symbol" w:hint="default"/>
      </w:rPr>
    </w:lvl>
    <w:lvl w:ilvl="7" w:tplc="04190003" w:tentative="1">
      <w:start w:val="1"/>
      <w:numFmt w:val="bullet"/>
      <w:lvlText w:val="o"/>
      <w:lvlJc w:val="left"/>
      <w:pPr>
        <w:tabs>
          <w:tab w:val="num" w:pos="5637"/>
        </w:tabs>
        <w:ind w:left="5637" w:hanging="360"/>
      </w:pPr>
      <w:rPr>
        <w:rFonts w:ascii="Courier New" w:hAnsi="Courier New" w:hint="default"/>
      </w:rPr>
    </w:lvl>
    <w:lvl w:ilvl="8" w:tplc="04190005" w:tentative="1">
      <w:start w:val="1"/>
      <w:numFmt w:val="bullet"/>
      <w:lvlText w:val=""/>
      <w:lvlJc w:val="left"/>
      <w:pPr>
        <w:tabs>
          <w:tab w:val="num" w:pos="6357"/>
        </w:tabs>
        <w:ind w:left="6357" w:hanging="360"/>
      </w:pPr>
      <w:rPr>
        <w:rFonts w:ascii="Wingdings" w:hAnsi="Wingdings" w:hint="default"/>
      </w:rPr>
    </w:lvl>
  </w:abstractNum>
  <w:num w:numId="1">
    <w:abstractNumId w:val="5"/>
  </w:num>
  <w:num w:numId="2">
    <w:abstractNumId w:val="21"/>
  </w:num>
  <w:num w:numId="3">
    <w:abstractNumId w:val="26"/>
  </w:num>
  <w:num w:numId="4">
    <w:abstractNumId w:val="7"/>
  </w:num>
  <w:num w:numId="5">
    <w:abstractNumId w:val="27"/>
  </w:num>
  <w:num w:numId="6">
    <w:abstractNumId w:val="18"/>
  </w:num>
  <w:num w:numId="7">
    <w:abstractNumId w:val="17"/>
  </w:num>
  <w:num w:numId="8">
    <w:abstractNumId w:val="23"/>
  </w:num>
  <w:num w:numId="9">
    <w:abstractNumId w:val="2"/>
  </w:num>
  <w:num w:numId="10">
    <w:abstractNumId w:val="28"/>
  </w:num>
  <w:num w:numId="11">
    <w:abstractNumId w:val="20"/>
  </w:num>
  <w:num w:numId="12">
    <w:abstractNumId w:val="25"/>
  </w:num>
  <w:num w:numId="13">
    <w:abstractNumId w:val="11"/>
  </w:num>
  <w:num w:numId="14">
    <w:abstractNumId w:val="31"/>
  </w:num>
  <w:num w:numId="15">
    <w:abstractNumId w:val="9"/>
  </w:num>
  <w:num w:numId="16">
    <w:abstractNumId w:val="8"/>
  </w:num>
  <w:num w:numId="17">
    <w:abstractNumId w:val="15"/>
  </w:num>
  <w:num w:numId="18">
    <w:abstractNumId w:val="6"/>
  </w:num>
  <w:num w:numId="19">
    <w:abstractNumId w:val="3"/>
  </w:num>
  <w:num w:numId="20">
    <w:abstractNumId w:val="14"/>
  </w:num>
  <w:num w:numId="21">
    <w:abstractNumId w:val="22"/>
  </w:num>
  <w:num w:numId="22">
    <w:abstractNumId w:val="29"/>
  </w:num>
  <w:num w:numId="23">
    <w:abstractNumId w:val="10"/>
  </w:num>
  <w:num w:numId="24">
    <w:abstractNumId w:val="19"/>
  </w:num>
  <w:num w:numId="25">
    <w:abstractNumId w:val="24"/>
  </w:num>
  <w:num w:numId="26">
    <w:abstractNumId w:val="13"/>
  </w:num>
  <w:num w:numId="27">
    <w:abstractNumId w:val="16"/>
  </w:num>
  <w:num w:numId="28">
    <w:abstractNumId w:val="30"/>
  </w:num>
  <w:num w:numId="29">
    <w:abstractNumId w:val="12"/>
  </w:num>
  <w:num w:numId="30">
    <w:abstractNumId w:val="1"/>
  </w:num>
  <w:num w:numId="31">
    <w:abstractNumId w:val="4"/>
  </w:num>
  <w:num w:numId="3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evheniia YELTSOVA">
    <w15:presenceInfo w15:providerId="AD" w15:userId="S::yevheniia.yeltsova@aval.ua::4e1cd658-03f2-4947-bc47-667019519288"/>
  </w15:person>
  <w15:person w15:author="Dmytro UZUN">
    <w15:presenceInfo w15:providerId="AD" w15:userId="S::dmytro.uzun@aval.ua::4ed810af-7f0e-444b-8e19-76fcdd774836"/>
  </w15:person>
  <w15:person w15:author="Yevgen VOLCHENSKYI">
    <w15:presenceInfo w15:providerId="AD" w15:userId="S::yevgen.volchenskyi@aval.ua::8e042665-e0e4-4844-87f1-2ba50b9738d9"/>
  </w15:person>
  <w15:person w15:author="Svitlana HULENKO">
    <w15:presenceInfo w15:providerId="AD" w15:userId="S::svitlana.hulenko@aval.ua::80b67680-c775-4f0b-b2d3-feef9dcc65b2"/>
  </w15:person>
  <w15:person w15:author="Sergii BRATCHYK">
    <w15:presenceInfo w15:providerId="AD" w15:userId="S::sergii.bratchyk@aval.ua::cbf5e13e-5a77-46e1-b38f-d7b7e5c39b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8F4"/>
    <w:rsid w:val="0000016D"/>
    <w:rsid w:val="00000468"/>
    <w:rsid w:val="00000831"/>
    <w:rsid w:val="00000847"/>
    <w:rsid w:val="00001510"/>
    <w:rsid w:val="00002A7A"/>
    <w:rsid w:val="00002D71"/>
    <w:rsid w:val="0000524E"/>
    <w:rsid w:val="0000621C"/>
    <w:rsid w:val="00006984"/>
    <w:rsid w:val="00007742"/>
    <w:rsid w:val="00007771"/>
    <w:rsid w:val="000117E9"/>
    <w:rsid w:val="000118C2"/>
    <w:rsid w:val="00011EEA"/>
    <w:rsid w:val="00012A2F"/>
    <w:rsid w:val="00013754"/>
    <w:rsid w:val="0001406A"/>
    <w:rsid w:val="0001455B"/>
    <w:rsid w:val="00014CE3"/>
    <w:rsid w:val="00016552"/>
    <w:rsid w:val="00017745"/>
    <w:rsid w:val="00017956"/>
    <w:rsid w:val="00017E01"/>
    <w:rsid w:val="000203A0"/>
    <w:rsid w:val="000210DB"/>
    <w:rsid w:val="00021877"/>
    <w:rsid w:val="000229E1"/>
    <w:rsid w:val="00022AFF"/>
    <w:rsid w:val="00023021"/>
    <w:rsid w:val="000239C2"/>
    <w:rsid w:val="0002403E"/>
    <w:rsid w:val="000245AD"/>
    <w:rsid w:val="00026B33"/>
    <w:rsid w:val="00027FB9"/>
    <w:rsid w:val="00030E7D"/>
    <w:rsid w:val="00030FD7"/>
    <w:rsid w:val="000310C9"/>
    <w:rsid w:val="0003118A"/>
    <w:rsid w:val="00033DD5"/>
    <w:rsid w:val="00033EAD"/>
    <w:rsid w:val="00034930"/>
    <w:rsid w:val="00035E28"/>
    <w:rsid w:val="00035E45"/>
    <w:rsid w:val="00035F63"/>
    <w:rsid w:val="00036648"/>
    <w:rsid w:val="00036B6D"/>
    <w:rsid w:val="000370FB"/>
    <w:rsid w:val="000374BA"/>
    <w:rsid w:val="00037602"/>
    <w:rsid w:val="00037876"/>
    <w:rsid w:val="00037F46"/>
    <w:rsid w:val="0004046E"/>
    <w:rsid w:val="0004095D"/>
    <w:rsid w:val="00043436"/>
    <w:rsid w:val="000434AA"/>
    <w:rsid w:val="00043539"/>
    <w:rsid w:val="000443F6"/>
    <w:rsid w:val="000446E9"/>
    <w:rsid w:val="00045D5B"/>
    <w:rsid w:val="000478C5"/>
    <w:rsid w:val="00047C92"/>
    <w:rsid w:val="00047D9A"/>
    <w:rsid w:val="00050028"/>
    <w:rsid w:val="00050B73"/>
    <w:rsid w:val="00050C85"/>
    <w:rsid w:val="0005239F"/>
    <w:rsid w:val="00052D3D"/>
    <w:rsid w:val="000532DD"/>
    <w:rsid w:val="00053DCF"/>
    <w:rsid w:val="00054065"/>
    <w:rsid w:val="00056DBB"/>
    <w:rsid w:val="000575BB"/>
    <w:rsid w:val="00057909"/>
    <w:rsid w:val="00057EF3"/>
    <w:rsid w:val="00060B7E"/>
    <w:rsid w:val="00060EDE"/>
    <w:rsid w:val="000634CB"/>
    <w:rsid w:val="00063806"/>
    <w:rsid w:val="00063982"/>
    <w:rsid w:val="00063B6C"/>
    <w:rsid w:val="000661DE"/>
    <w:rsid w:val="00066944"/>
    <w:rsid w:val="00066A05"/>
    <w:rsid w:val="00067BCB"/>
    <w:rsid w:val="00067D0D"/>
    <w:rsid w:val="0007110F"/>
    <w:rsid w:val="000716AD"/>
    <w:rsid w:val="000730A8"/>
    <w:rsid w:val="00073B9D"/>
    <w:rsid w:val="00073D1F"/>
    <w:rsid w:val="00075DCD"/>
    <w:rsid w:val="0007666D"/>
    <w:rsid w:val="00076E50"/>
    <w:rsid w:val="00076F45"/>
    <w:rsid w:val="00082856"/>
    <w:rsid w:val="00082876"/>
    <w:rsid w:val="00082A5B"/>
    <w:rsid w:val="00083314"/>
    <w:rsid w:val="0008335A"/>
    <w:rsid w:val="0008402A"/>
    <w:rsid w:val="000846BE"/>
    <w:rsid w:val="00084F3B"/>
    <w:rsid w:val="00085D02"/>
    <w:rsid w:val="000860E6"/>
    <w:rsid w:val="00086A69"/>
    <w:rsid w:val="00086FA2"/>
    <w:rsid w:val="00091953"/>
    <w:rsid w:val="000920A2"/>
    <w:rsid w:val="00092C01"/>
    <w:rsid w:val="00092DF4"/>
    <w:rsid w:val="00094D31"/>
    <w:rsid w:val="00095177"/>
    <w:rsid w:val="000959D9"/>
    <w:rsid w:val="00096230"/>
    <w:rsid w:val="000A0628"/>
    <w:rsid w:val="000A16F3"/>
    <w:rsid w:val="000A1990"/>
    <w:rsid w:val="000A1C63"/>
    <w:rsid w:val="000A1EF2"/>
    <w:rsid w:val="000A5427"/>
    <w:rsid w:val="000A60D5"/>
    <w:rsid w:val="000B24E0"/>
    <w:rsid w:val="000B2730"/>
    <w:rsid w:val="000B2B81"/>
    <w:rsid w:val="000B56D3"/>
    <w:rsid w:val="000B5CE2"/>
    <w:rsid w:val="000B5F4E"/>
    <w:rsid w:val="000B634C"/>
    <w:rsid w:val="000B7673"/>
    <w:rsid w:val="000B7908"/>
    <w:rsid w:val="000C1156"/>
    <w:rsid w:val="000C16B2"/>
    <w:rsid w:val="000C2E52"/>
    <w:rsid w:val="000C3914"/>
    <w:rsid w:val="000C3B0F"/>
    <w:rsid w:val="000C44D3"/>
    <w:rsid w:val="000C533A"/>
    <w:rsid w:val="000C5A15"/>
    <w:rsid w:val="000C7091"/>
    <w:rsid w:val="000C7CE6"/>
    <w:rsid w:val="000D0567"/>
    <w:rsid w:val="000D0C37"/>
    <w:rsid w:val="000D4F8D"/>
    <w:rsid w:val="000D5BBE"/>
    <w:rsid w:val="000D5F73"/>
    <w:rsid w:val="000D64B6"/>
    <w:rsid w:val="000D6625"/>
    <w:rsid w:val="000D7E7B"/>
    <w:rsid w:val="000D7F2D"/>
    <w:rsid w:val="000E11D9"/>
    <w:rsid w:val="000E2431"/>
    <w:rsid w:val="000E2B8A"/>
    <w:rsid w:val="000E414A"/>
    <w:rsid w:val="000E4B3C"/>
    <w:rsid w:val="000E58F1"/>
    <w:rsid w:val="000F113B"/>
    <w:rsid w:val="000F2109"/>
    <w:rsid w:val="000F4D5A"/>
    <w:rsid w:val="000F5D17"/>
    <w:rsid w:val="000F6364"/>
    <w:rsid w:val="0010060A"/>
    <w:rsid w:val="00100C61"/>
    <w:rsid w:val="00100E34"/>
    <w:rsid w:val="001011E7"/>
    <w:rsid w:val="00101DBE"/>
    <w:rsid w:val="0010265D"/>
    <w:rsid w:val="00102947"/>
    <w:rsid w:val="00102BF0"/>
    <w:rsid w:val="0010368D"/>
    <w:rsid w:val="001036E3"/>
    <w:rsid w:val="00103B67"/>
    <w:rsid w:val="00104C33"/>
    <w:rsid w:val="00105507"/>
    <w:rsid w:val="00105C5C"/>
    <w:rsid w:val="00106E2A"/>
    <w:rsid w:val="0011067A"/>
    <w:rsid w:val="00112439"/>
    <w:rsid w:val="00113036"/>
    <w:rsid w:val="001133B0"/>
    <w:rsid w:val="00113C63"/>
    <w:rsid w:val="001164E7"/>
    <w:rsid w:val="00116C88"/>
    <w:rsid w:val="00117F0D"/>
    <w:rsid w:val="00120934"/>
    <w:rsid w:val="00120B67"/>
    <w:rsid w:val="00121D49"/>
    <w:rsid w:val="00122EC0"/>
    <w:rsid w:val="00122F45"/>
    <w:rsid w:val="00124397"/>
    <w:rsid w:val="001261D0"/>
    <w:rsid w:val="00127390"/>
    <w:rsid w:val="0013185F"/>
    <w:rsid w:val="00131EC3"/>
    <w:rsid w:val="00135443"/>
    <w:rsid w:val="00135727"/>
    <w:rsid w:val="00135D0F"/>
    <w:rsid w:val="00135EA3"/>
    <w:rsid w:val="00135F7A"/>
    <w:rsid w:val="00136DD5"/>
    <w:rsid w:val="00137064"/>
    <w:rsid w:val="0013774E"/>
    <w:rsid w:val="00143B86"/>
    <w:rsid w:val="00144516"/>
    <w:rsid w:val="00144C1F"/>
    <w:rsid w:val="0014523C"/>
    <w:rsid w:val="00145F21"/>
    <w:rsid w:val="00147AD4"/>
    <w:rsid w:val="001505C9"/>
    <w:rsid w:val="00154131"/>
    <w:rsid w:val="00154199"/>
    <w:rsid w:val="00155D3C"/>
    <w:rsid w:val="00156EE6"/>
    <w:rsid w:val="00157453"/>
    <w:rsid w:val="00157E47"/>
    <w:rsid w:val="0016117B"/>
    <w:rsid w:val="00161728"/>
    <w:rsid w:val="001619B6"/>
    <w:rsid w:val="00162759"/>
    <w:rsid w:val="00162AB0"/>
    <w:rsid w:val="00163F1C"/>
    <w:rsid w:val="001645D1"/>
    <w:rsid w:val="00164F56"/>
    <w:rsid w:val="00165352"/>
    <w:rsid w:val="00165532"/>
    <w:rsid w:val="00166361"/>
    <w:rsid w:val="00170453"/>
    <w:rsid w:val="00170A38"/>
    <w:rsid w:val="00170E5A"/>
    <w:rsid w:val="001730B7"/>
    <w:rsid w:val="0017409A"/>
    <w:rsid w:val="00174531"/>
    <w:rsid w:val="001756D8"/>
    <w:rsid w:val="0017591E"/>
    <w:rsid w:val="00175E79"/>
    <w:rsid w:val="00176393"/>
    <w:rsid w:val="001774E1"/>
    <w:rsid w:val="00177600"/>
    <w:rsid w:val="001808E9"/>
    <w:rsid w:val="0018141C"/>
    <w:rsid w:val="0018231D"/>
    <w:rsid w:val="0018248F"/>
    <w:rsid w:val="00182F63"/>
    <w:rsid w:val="0018324F"/>
    <w:rsid w:val="0018326C"/>
    <w:rsid w:val="0018380A"/>
    <w:rsid w:val="00183ECD"/>
    <w:rsid w:val="0018520E"/>
    <w:rsid w:val="001852A7"/>
    <w:rsid w:val="00185350"/>
    <w:rsid w:val="00185574"/>
    <w:rsid w:val="0018755B"/>
    <w:rsid w:val="001907DC"/>
    <w:rsid w:val="001917E5"/>
    <w:rsid w:val="001918C3"/>
    <w:rsid w:val="00192E8D"/>
    <w:rsid w:val="001932C0"/>
    <w:rsid w:val="001943CE"/>
    <w:rsid w:val="00195142"/>
    <w:rsid w:val="001951CB"/>
    <w:rsid w:val="001956B8"/>
    <w:rsid w:val="001959CA"/>
    <w:rsid w:val="00195FD4"/>
    <w:rsid w:val="0019629A"/>
    <w:rsid w:val="00197020"/>
    <w:rsid w:val="001975F0"/>
    <w:rsid w:val="001978AB"/>
    <w:rsid w:val="00197979"/>
    <w:rsid w:val="00197CD3"/>
    <w:rsid w:val="001A032F"/>
    <w:rsid w:val="001A0505"/>
    <w:rsid w:val="001A0E21"/>
    <w:rsid w:val="001A161D"/>
    <w:rsid w:val="001A18B7"/>
    <w:rsid w:val="001A1945"/>
    <w:rsid w:val="001A3CA5"/>
    <w:rsid w:val="001A5938"/>
    <w:rsid w:val="001A7ADA"/>
    <w:rsid w:val="001A7D27"/>
    <w:rsid w:val="001B220F"/>
    <w:rsid w:val="001B2C9A"/>
    <w:rsid w:val="001B4DF7"/>
    <w:rsid w:val="001B5569"/>
    <w:rsid w:val="001B5B6D"/>
    <w:rsid w:val="001B5FBE"/>
    <w:rsid w:val="001C0923"/>
    <w:rsid w:val="001C0BE6"/>
    <w:rsid w:val="001C103B"/>
    <w:rsid w:val="001C1168"/>
    <w:rsid w:val="001C2569"/>
    <w:rsid w:val="001C2E46"/>
    <w:rsid w:val="001C3386"/>
    <w:rsid w:val="001C351A"/>
    <w:rsid w:val="001C42EA"/>
    <w:rsid w:val="001C4696"/>
    <w:rsid w:val="001C6D20"/>
    <w:rsid w:val="001C70E3"/>
    <w:rsid w:val="001C73B9"/>
    <w:rsid w:val="001D0459"/>
    <w:rsid w:val="001D05CD"/>
    <w:rsid w:val="001D0E89"/>
    <w:rsid w:val="001D15F9"/>
    <w:rsid w:val="001D3B1F"/>
    <w:rsid w:val="001D4B27"/>
    <w:rsid w:val="001D5D58"/>
    <w:rsid w:val="001D5DE7"/>
    <w:rsid w:val="001D5F54"/>
    <w:rsid w:val="001D6565"/>
    <w:rsid w:val="001D6E71"/>
    <w:rsid w:val="001D7A25"/>
    <w:rsid w:val="001E00F0"/>
    <w:rsid w:val="001E04BD"/>
    <w:rsid w:val="001E1BD2"/>
    <w:rsid w:val="001E3157"/>
    <w:rsid w:val="001E3F57"/>
    <w:rsid w:val="001E41EC"/>
    <w:rsid w:val="001E5D74"/>
    <w:rsid w:val="001E68EB"/>
    <w:rsid w:val="001E7CB7"/>
    <w:rsid w:val="001F4139"/>
    <w:rsid w:val="001F423B"/>
    <w:rsid w:val="001F48D6"/>
    <w:rsid w:val="001F66D5"/>
    <w:rsid w:val="001F6962"/>
    <w:rsid w:val="001F6A2F"/>
    <w:rsid w:val="001F7BC5"/>
    <w:rsid w:val="002003FF"/>
    <w:rsid w:val="00201223"/>
    <w:rsid w:val="002022F9"/>
    <w:rsid w:val="002032B4"/>
    <w:rsid w:val="00204984"/>
    <w:rsid w:val="00205B53"/>
    <w:rsid w:val="00206016"/>
    <w:rsid w:val="002123DC"/>
    <w:rsid w:val="0021323D"/>
    <w:rsid w:val="00213265"/>
    <w:rsid w:val="00214642"/>
    <w:rsid w:val="00215A88"/>
    <w:rsid w:val="00215B39"/>
    <w:rsid w:val="00215C18"/>
    <w:rsid w:val="00215E85"/>
    <w:rsid w:val="0021606A"/>
    <w:rsid w:val="00216324"/>
    <w:rsid w:val="00217427"/>
    <w:rsid w:val="00217A7E"/>
    <w:rsid w:val="0022043D"/>
    <w:rsid w:val="00220896"/>
    <w:rsid w:val="00222CEC"/>
    <w:rsid w:val="0022446E"/>
    <w:rsid w:val="00224740"/>
    <w:rsid w:val="00225C56"/>
    <w:rsid w:val="0022783A"/>
    <w:rsid w:val="0023006B"/>
    <w:rsid w:val="00230617"/>
    <w:rsid w:val="002322E1"/>
    <w:rsid w:val="002334BD"/>
    <w:rsid w:val="002335DF"/>
    <w:rsid w:val="00233974"/>
    <w:rsid w:val="00233D8B"/>
    <w:rsid w:val="00235539"/>
    <w:rsid w:val="002362ED"/>
    <w:rsid w:val="00237485"/>
    <w:rsid w:val="00237541"/>
    <w:rsid w:val="002402FC"/>
    <w:rsid w:val="0024100B"/>
    <w:rsid w:val="0024102F"/>
    <w:rsid w:val="00241214"/>
    <w:rsid w:val="002456B7"/>
    <w:rsid w:val="002460C7"/>
    <w:rsid w:val="002467E2"/>
    <w:rsid w:val="00247495"/>
    <w:rsid w:val="00247CBD"/>
    <w:rsid w:val="0025066B"/>
    <w:rsid w:val="00251B07"/>
    <w:rsid w:val="0026028B"/>
    <w:rsid w:val="00260591"/>
    <w:rsid w:val="0026095B"/>
    <w:rsid w:val="00261692"/>
    <w:rsid w:val="0026181C"/>
    <w:rsid w:val="00262687"/>
    <w:rsid w:val="00263348"/>
    <w:rsid w:val="002636BD"/>
    <w:rsid w:val="002648F2"/>
    <w:rsid w:val="0026506C"/>
    <w:rsid w:val="002679B6"/>
    <w:rsid w:val="00273A12"/>
    <w:rsid w:val="00274B2C"/>
    <w:rsid w:val="00276319"/>
    <w:rsid w:val="00276804"/>
    <w:rsid w:val="00276D69"/>
    <w:rsid w:val="0027760C"/>
    <w:rsid w:val="0028140B"/>
    <w:rsid w:val="00281BCB"/>
    <w:rsid w:val="00281BF1"/>
    <w:rsid w:val="00281C27"/>
    <w:rsid w:val="00281D95"/>
    <w:rsid w:val="0028331C"/>
    <w:rsid w:val="002843DD"/>
    <w:rsid w:val="002844D3"/>
    <w:rsid w:val="00285E80"/>
    <w:rsid w:val="002865EA"/>
    <w:rsid w:val="002916C0"/>
    <w:rsid w:val="002920BE"/>
    <w:rsid w:val="00292FC0"/>
    <w:rsid w:val="00292FEC"/>
    <w:rsid w:val="00293D7E"/>
    <w:rsid w:val="00296204"/>
    <w:rsid w:val="00297226"/>
    <w:rsid w:val="002978D4"/>
    <w:rsid w:val="002A0206"/>
    <w:rsid w:val="002A0F1B"/>
    <w:rsid w:val="002A24C3"/>
    <w:rsid w:val="002A4395"/>
    <w:rsid w:val="002A5596"/>
    <w:rsid w:val="002A7149"/>
    <w:rsid w:val="002A75D5"/>
    <w:rsid w:val="002B0D72"/>
    <w:rsid w:val="002B23CA"/>
    <w:rsid w:val="002B26A7"/>
    <w:rsid w:val="002B44FB"/>
    <w:rsid w:val="002B4C05"/>
    <w:rsid w:val="002B6589"/>
    <w:rsid w:val="002B6C5E"/>
    <w:rsid w:val="002C0BCF"/>
    <w:rsid w:val="002C115D"/>
    <w:rsid w:val="002C1486"/>
    <w:rsid w:val="002C17E7"/>
    <w:rsid w:val="002C1B0A"/>
    <w:rsid w:val="002C28DD"/>
    <w:rsid w:val="002C2F4C"/>
    <w:rsid w:val="002C3F64"/>
    <w:rsid w:val="002C4136"/>
    <w:rsid w:val="002C57DC"/>
    <w:rsid w:val="002C5AAC"/>
    <w:rsid w:val="002C658D"/>
    <w:rsid w:val="002C79DA"/>
    <w:rsid w:val="002D043B"/>
    <w:rsid w:val="002D08B6"/>
    <w:rsid w:val="002D1ED3"/>
    <w:rsid w:val="002D245F"/>
    <w:rsid w:val="002D35F3"/>
    <w:rsid w:val="002D3BED"/>
    <w:rsid w:val="002D3D20"/>
    <w:rsid w:val="002D4504"/>
    <w:rsid w:val="002D5D45"/>
    <w:rsid w:val="002D6CEE"/>
    <w:rsid w:val="002E028C"/>
    <w:rsid w:val="002E084D"/>
    <w:rsid w:val="002E2F45"/>
    <w:rsid w:val="002E36DD"/>
    <w:rsid w:val="002E4590"/>
    <w:rsid w:val="002E57C2"/>
    <w:rsid w:val="002E7290"/>
    <w:rsid w:val="002E7463"/>
    <w:rsid w:val="002E7E7C"/>
    <w:rsid w:val="002F22D3"/>
    <w:rsid w:val="002F2908"/>
    <w:rsid w:val="002F2C35"/>
    <w:rsid w:val="002F3662"/>
    <w:rsid w:val="002F3CCA"/>
    <w:rsid w:val="002F5386"/>
    <w:rsid w:val="002F5C35"/>
    <w:rsid w:val="002F6C38"/>
    <w:rsid w:val="002F7EDF"/>
    <w:rsid w:val="00300F84"/>
    <w:rsid w:val="00302A9D"/>
    <w:rsid w:val="003047B4"/>
    <w:rsid w:val="003052AD"/>
    <w:rsid w:val="003067C5"/>
    <w:rsid w:val="003100E1"/>
    <w:rsid w:val="00311091"/>
    <w:rsid w:val="00311A1E"/>
    <w:rsid w:val="00313030"/>
    <w:rsid w:val="003130FE"/>
    <w:rsid w:val="00314C2F"/>
    <w:rsid w:val="003150BD"/>
    <w:rsid w:val="00315DEA"/>
    <w:rsid w:val="00316339"/>
    <w:rsid w:val="00316402"/>
    <w:rsid w:val="00316BD7"/>
    <w:rsid w:val="00316E20"/>
    <w:rsid w:val="003170F3"/>
    <w:rsid w:val="00317BD6"/>
    <w:rsid w:val="00317CC8"/>
    <w:rsid w:val="00320316"/>
    <w:rsid w:val="00321518"/>
    <w:rsid w:val="003215ED"/>
    <w:rsid w:val="00323E02"/>
    <w:rsid w:val="003246F5"/>
    <w:rsid w:val="00324844"/>
    <w:rsid w:val="00324C01"/>
    <w:rsid w:val="0032677E"/>
    <w:rsid w:val="00326D98"/>
    <w:rsid w:val="00327246"/>
    <w:rsid w:val="00330DB3"/>
    <w:rsid w:val="00332084"/>
    <w:rsid w:val="0033220C"/>
    <w:rsid w:val="003343FB"/>
    <w:rsid w:val="0033487D"/>
    <w:rsid w:val="00335AE6"/>
    <w:rsid w:val="00335B05"/>
    <w:rsid w:val="00335F23"/>
    <w:rsid w:val="003367B5"/>
    <w:rsid w:val="00336BF8"/>
    <w:rsid w:val="003379F0"/>
    <w:rsid w:val="0034022F"/>
    <w:rsid w:val="003406F8"/>
    <w:rsid w:val="0034134A"/>
    <w:rsid w:val="00341DBF"/>
    <w:rsid w:val="0034380E"/>
    <w:rsid w:val="0034470A"/>
    <w:rsid w:val="00344C66"/>
    <w:rsid w:val="0034598C"/>
    <w:rsid w:val="003469CF"/>
    <w:rsid w:val="00346F18"/>
    <w:rsid w:val="00347FDC"/>
    <w:rsid w:val="0035045B"/>
    <w:rsid w:val="00350A76"/>
    <w:rsid w:val="00350CDF"/>
    <w:rsid w:val="00350FD1"/>
    <w:rsid w:val="003511F2"/>
    <w:rsid w:val="00351352"/>
    <w:rsid w:val="003525EF"/>
    <w:rsid w:val="003527E2"/>
    <w:rsid w:val="00352A7F"/>
    <w:rsid w:val="00352CCB"/>
    <w:rsid w:val="003540ED"/>
    <w:rsid w:val="00354B8E"/>
    <w:rsid w:val="00354F0C"/>
    <w:rsid w:val="0035560C"/>
    <w:rsid w:val="00360F83"/>
    <w:rsid w:val="0036140B"/>
    <w:rsid w:val="00361529"/>
    <w:rsid w:val="00362158"/>
    <w:rsid w:val="003627F7"/>
    <w:rsid w:val="0036325A"/>
    <w:rsid w:val="00364AA4"/>
    <w:rsid w:val="00365280"/>
    <w:rsid w:val="00365AD4"/>
    <w:rsid w:val="003678ED"/>
    <w:rsid w:val="0037042E"/>
    <w:rsid w:val="00371498"/>
    <w:rsid w:val="003715AA"/>
    <w:rsid w:val="00371AF2"/>
    <w:rsid w:val="00371FFC"/>
    <w:rsid w:val="00373126"/>
    <w:rsid w:val="0037327D"/>
    <w:rsid w:val="00373868"/>
    <w:rsid w:val="0037594A"/>
    <w:rsid w:val="00376387"/>
    <w:rsid w:val="00376ADE"/>
    <w:rsid w:val="00377FA8"/>
    <w:rsid w:val="00380192"/>
    <w:rsid w:val="00380456"/>
    <w:rsid w:val="00380808"/>
    <w:rsid w:val="003810F3"/>
    <w:rsid w:val="003827DD"/>
    <w:rsid w:val="00382B84"/>
    <w:rsid w:val="00382BAA"/>
    <w:rsid w:val="00382C28"/>
    <w:rsid w:val="00382FAB"/>
    <w:rsid w:val="003832EB"/>
    <w:rsid w:val="00383425"/>
    <w:rsid w:val="00385050"/>
    <w:rsid w:val="00385149"/>
    <w:rsid w:val="00387678"/>
    <w:rsid w:val="0039032B"/>
    <w:rsid w:val="00391782"/>
    <w:rsid w:val="00391BB6"/>
    <w:rsid w:val="00393730"/>
    <w:rsid w:val="0039499C"/>
    <w:rsid w:val="00395F86"/>
    <w:rsid w:val="003A0884"/>
    <w:rsid w:val="003A113F"/>
    <w:rsid w:val="003A1B5A"/>
    <w:rsid w:val="003A7039"/>
    <w:rsid w:val="003A70E9"/>
    <w:rsid w:val="003B08C2"/>
    <w:rsid w:val="003B1CE9"/>
    <w:rsid w:val="003B2EB4"/>
    <w:rsid w:val="003B3438"/>
    <w:rsid w:val="003B461C"/>
    <w:rsid w:val="003B6CD8"/>
    <w:rsid w:val="003C0BB5"/>
    <w:rsid w:val="003C0EA6"/>
    <w:rsid w:val="003C13A3"/>
    <w:rsid w:val="003C1AFF"/>
    <w:rsid w:val="003C259A"/>
    <w:rsid w:val="003C53FA"/>
    <w:rsid w:val="003C55E3"/>
    <w:rsid w:val="003C56D7"/>
    <w:rsid w:val="003C573E"/>
    <w:rsid w:val="003C6446"/>
    <w:rsid w:val="003C75BC"/>
    <w:rsid w:val="003C7D55"/>
    <w:rsid w:val="003D072D"/>
    <w:rsid w:val="003D152C"/>
    <w:rsid w:val="003D2077"/>
    <w:rsid w:val="003D2300"/>
    <w:rsid w:val="003D3A2B"/>
    <w:rsid w:val="003D463E"/>
    <w:rsid w:val="003D4E73"/>
    <w:rsid w:val="003D74C1"/>
    <w:rsid w:val="003E09DF"/>
    <w:rsid w:val="003E112E"/>
    <w:rsid w:val="003E1B83"/>
    <w:rsid w:val="003E1CAF"/>
    <w:rsid w:val="003E1E8E"/>
    <w:rsid w:val="003E3662"/>
    <w:rsid w:val="003E3B2A"/>
    <w:rsid w:val="003E3C3F"/>
    <w:rsid w:val="003E4933"/>
    <w:rsid w:val="003E4DF1"/>
    <w:rsid w:val="003E5584"/>
    <w:rsid w:val="003E55AC"/>
    <w:rsid w:val="003E6907"/>
    <w:rsid w:val="003E6D99"/>
    <w:rsid w:val="003E73D8"/>
    <w:rsid w:val="003F04B1"/>
    <w:rsid w:val="003F0763"/>
    <w:rsid w:val="003F0C72"/>
    <w:rsid w:val="003F2826"/>
    <w:rsid w:val="003F2B89"/>
    <w:rsid w:val="003F38C1"/>
    <w:rsid w:val="003F4A47"/>
    <w:rsid w:val="003F5AB0"/>
    <w:rsid w:val="003F75E4"/>
    <w:rsid w:val="003F7769"/>
    <w:rsid w:val="004004E2"/>
    <w:rsid w:val="0040161D"/>
    <w:rsid w:val="00405214"/>
    <w:rsid w:val="00406F56"/>
    <w:rsid w:val="00411C7A"/>
    <w:rsid w:val="00411F79"/>
    <w:rsid w:val="00412B31"/>
    <w:rsid w:val="004134B9"/>
    <w:rsid w:val="00413C01"/>
    <w:rsid w:val="00414598"/>
    <w:rsid w:val="0041711A"/>
    <w:rsid w:val="00420CDD"/>
    <w:rsid w:val="00421F0E"/>
    <w:rsid w:val="0042220F"/>
    <w:rsid w:val="00422420"/>
    <w:rsid w:val="00422AE2"/>
    <w:rsid w:val="00422F87"/>
    <w:rsid w:val="00423FCF"/>
    <w:rsid w:val="004247D6"/>
    <w:rsid w:val="00425102"/>
    <w:rsid w:val="004257B8"/>
    <w:rsid w:val="004258E8"/>
    <w:rsid w:val="004259D7"/>
    <w:rsid w:val="00426F09"/>
    <w:rsid w:val="00430CEB"/>
    <w:rsid w:val="0043165A"/>
    <w:rsid w:val="004317D8"/>
    <w:rsid w:val="00431B97"/>
    <w:rsid w:val="00431C9C"/>
    <w:rsid w:val="00432527"/>
    <w:rsid w:val="00433FA5"/>
    <w:rsid w:val="004341AA"/>
    <w:rsid w:val="0043449B"/>
    <w:rsid w:val="00434E01"/>
    <w:rsid w:val="00436243"/>
    <w:rsid w:val="00436F8D"/>
    <w:rsid w:val="004401E7"/>
    <w:rsid w:val="00440339"/>
    <w:rsid w:val="00440DFC"/>
    <w:rsid w:val="00441789"/>
    <w:rsid w:val="004419F6"/>
    <w:rsid w:val="00442534"/>
    <w:rsid w:val="00442B77"/>
    <w:rsid w:val="00442F74"/>
    <w:rsid w:val="004431AB"/>
    <w:rsid w:val="00445E10"/>
    <w:rsid w:val="004465F2"/>
    <w:rsid w:val="00446B59"/>
    <w:rsid w:val="00447F7F"/>
    <w:rsid w:val="00451457"/>
    <w:rsid w:val="00451870"/>
    <w:rsid w:val="004521CB"/>
    <w:rsid w:val="004523CE"/>
    <w:rsid w:val="004524E4"/>
    <w:rsid w:val="004537F4"/>
    <w:rsid w:val="00453F4B"/>
    <w:rsid w:val="00457456"/>
    <w:rsid w:val="00457BFA"/>
    <w:rsid w:val="00461BFF"/>
    <w:rsid w:val="004655D1"/>
    <w:rsid w:val="004657F0"/>
    <w:rsid w:val="004658B9"/>
    <w:rsid w:val="00466424"/>
    <w:rsid w:val="00470CD7"/>
    <w:rsid w:val="00471E94"/>
    <w:rsid w:val="00472799"/>
    <w:rsid w:val="0047370C"/>
    <w:rsid w:val="004741C8"/>
    <w:rsid w:val="00475C77"/>
    <w:rsid w:val="00477A1A"/>
    <w:rsid w:val="004813CD"/>
    <w:rsid w:val="0048147A"/>
    <w:rsid w:val="004814CD"/>
    <w:rsid w:val="004844FA"/>
    <w:rsid w:val="00484C3D"/>
    <w:rsid w:val="004871DD"/>
    <w:rsid w:val="0048745D"/>
    <w:rsid w:val="00487C95"/>
    <w:rsid w:val="004901B3"/>
    <w:rsid w:val="00490A51"/>
    <w:rsid w:val="00492962"/>
    <w:rsid w:val="0049362A"/>
    <w:rsid w:val="00493FA0"/>
    <w:rsid w:val="004958B9"/>
    <w:rsid w:val="004969E7"/>
    <w:rsid w:val="004974AE"/>
    <w:rsid w:val="004A10BE"/>
    <w:rsid w:val="004A205D"/>
    <w:rsid w:val="004A2E27"/>
    <w:rsid w:val="004A4021"/>
    <w:rsid w:val="004A56D5"/>
    <w:rsid w:val="004B0C3D"/>
    <w:rsid w:val="004B0D72"/>
    <w:rsid w:val="004B13BB"/>
    <w:rsid w:val="004B3CB6"/>
    <w:rsid w:val="004B50D9"/>
    <w:rsid w:val="004B6695"/>
    <w:rsid w:val="004B75A7"/>
    <w:rsid w:val="004C09C2"/>
    <w:rsid w:val="004C0F52"/>
    <w:rsid w:val="004C2914"/>
    <w:rsid w:val="004C3550"/>
    <w:rsid w:val="004C39D5"/>
    <w:rsid w:val="004C4AB1"/>
    <w:rsid w:val="004C4E3A"/>
    <w:rsid w:val="004C5679"/>
    <w:rsid w:val="004C706D"/>
    <w:rsid w:val="004C769C"/>
    <w:rsid w:val="004C7861"/>
    <w:rsid w:val="004D08F3"/>
    <w:rsid w:val="004D3BEB"/>
    <w:rsid w:val="004D3BF0"/>
    <w:rsid w:val="004D40DA"/>
    <w:rsid w:val="004D45E0"/>
    <w:rsid w:val="004D4842"/>
    <w:rsid w:val="004D4BC9"/>
    <w:rsid w:val="004D60B3"/>
    <w:rsid w:val="004D7B99"/>
    <w:rsid w:val="004E0530"/>
    <w:rsid w:val="004E264F"/>
    <w:rsid w:val="004E342D"/>
    <w:rsid w:val="004E41F9"/>
    <w:rsid w:val="004E57DB"/>
    <w:rsid w:val="004E5914"/>
    <w:rsid w:val="004E5AAB"/>
    <w:rsid w:val="004E756B"/>
    <w:rsid w:val="004E7F54"/>
    <w:rsid w:val="004F0E16"/>
    <w:rsid w:val="004F12F0"/>
    <w:rsid w:val="004F14C5"/>
    <w:rsid w:val="004F177F"/>
    <w:rsid w:val="004F22F0"/>
    <w:rsid w:val="004F2BAA"/>
    <w:rsid w:val="004F3FF8"/>
    <w:rsid w:val="004F5EC3"/>
    <w:rsid w:val="004F79F4"/>
    <w:rsid w:val="00500A4C"/>
    <w:rsid w:val="00500FAE"/>
    <w:rsid w:val="005017E9"/>
    <w:rsid w:val="00504F0D"/>
    <w:rsid w:val="00504FA3"/>
    <w:rsid w:val="00507093"/>
    <w:rsid w:val="00507C1B"/>
    <w:rsid w:val="00507FEE"/>
    <w:rsid w:val="00510997"/>
    <w:rsid w:val="0051140C"/>
    <w:rsid w:val="00511C78"/>
    <w:rsid w:val="0051358F"/>
    <w:rsid w:val="00513ED9"/>
    <w:rsid w:val="0051427A"/>
    <w:rsid w:val="00515145"/>
    <w:rsid w:val="005157C1"/>
    <w:rsid w:val="00515BE1"/>
    <w:rsid w:val="0052101F"/>
    <w:rsid w:val="00524AC3"/>
    <w:rsid w:val="005252AC"/>
    <w:rsid w:val="00525BBE"/>
    <w:rsid w:val="00525D44"/>
    <w:rsid w:val="00526073"/>
    <w:rsid w:val="005272FB"/>
    <w:rsid w:val="00527C13"/>
    <w:rsid w:val="005319C4"/>
    <w:rsid w:val="00535250"/>
    <w:rsid w:val="00537ABD"/>
    <w:rsid w:val="00542500"/>
    <w:rsid w:val="00542769"/>
    <w:rsid w:val="00543C6D"/>
    <w:rsid w:val="00544508"/>
    <w:rsid w:val="00544558"/>
    <w:rsid w:val="00545B8B"/>
    <w:rsid w:val="00550275"/>
    <w:rsid w:val="0055204F"/>
    <w:rsid w:val="0055627F"/>
    <w:rsid w:val="00556EC0"/>
    <w:rsid w:val="005570B6"/>
    <w:rsid w:val="0055787D"/>
    <w:rsid w:val="00557C3E"/>
    <w:rsid w:val="005604C0"/>
    <w:rsid w:val="00560521"/>
    <w:rsid w:val="00560568"/>
    <w:rsid w:val="00562A4D"/>
    <w:rsid w:val="005634AC"/>
    <w:rsid w:val="00563C85"/>
    <w:rsid w:val="0056588E"/>
    <w:rsid w:val="00565DF3"/>
    <w:rsid w:val="00566707"/>
    <w:rsid w:val="005669B1"/>
    <w:rsid w:val="00566DC0"/>
    <w:rsid w:val="00566F06"/>
    <w:rsid w:val="005675BA"/>
    <w:rsid w:val="00570F7D"/>
    <w:rsid w:val="00571AF1"/>
    <w:rsid w:val="00572995"/>
    <w:rsid w:val="005732E8"/>
    <w:rsid w:val="00573918"/>
    <w:rsid w:val="00574DD1"/>
    <w:rsid w:val="005753AD"/>
    <w:rsid w:val="00575B8E"/>
    <w:rsid w:val="005761B3"/>
    <w:rsid w:val="005761EF"/>
    <w:rsid w:val="00580724"/>
    <w:rsid w:val="00582843"/>
    <w:rsid w:val="00584959"/>
    <w:rsid w:val="005849CA"/>
    <w:rsid w:val="00584CF5"/>
    <w:rsid w:val="005865BB"/>
    <w:rsid w:val="005916A3"/>
    <w:rsid w:val="00592644"/>
    <w:rsid w:val="00592889"/>
    <w:rsid w:val="00596379"/>
    <w:rsid w:val="00596EA7"/>
    <w:rsid w:val="00597421"/>
    <w:rsid w:val="005A012B"/>
    <w:rsid w:val="005A111D"/>
    <w:rsid w:val="005A1F45"/>
    <w:rsid w:val="005A287B"/>
    <w:rsid w:val="005A32B8"/>
    <w:rsid w:val="005A3A92"/>
    <w:rsid w:val="005A5E31"/>
    <w:rsid w:val="005A7EEE"/>
    <w:rsid w:val="005B028C"/>
    <w:rsid w:val="005B02DC"/>
    <w:rsid w:val="005B162C"/>
    <w:rsid w:val="005B1AD1"/>
    <w:rsid w:val="005B1EB1"/>
    <w:rsid w:val="005B268E"/>
    <w:rsid w:val="005B294F"/>
    <w:rsid w:val="005B3DC8"/>
    <w:rsid w:val="005B5D6F"/>
    <w:rsid w:val="005B5E37"/>
    <w:rsid w:val="005B6162"/>
    <w:rsid w:val="005B6911"/>
    <w:rsid w:val="005B6D60"/>
    <w:rsid w:val="005B7023"/>
    <w:rsid w:val="005B79C7"/>
    <w:rsid w:val="005C02EB"/>
    <w:rsid w:val="005C0E56"/>
    <w:rsid w:val="005C1E94"/>
    <w:rsid w:val="005C1F87"/>
    <w:rsid w:val="005C2857"/>
    <w:rsid w:val="005C3300"/>
    <w:rsid w:val="005C3B87"/>
    <w:rsid w:val="005C4A38"/>
    <w:rsid w:val="005C74EB"/>
    <w:rsid w:val="005C7A95"/>
    <w:rsid w:val="005D033A"/>
    <w:rsid w:val="005D0BE3"/>
    <w:rsid w:val="005D0EE0"/>
    <w:rsid w:val="005D1596"/>
    <w:rsid w:val="005D1B89"/>
    <w:rsid w:val="005D2260"/>
    <w:rsid w:val="005D3C38"/>
    <w:rsid w:val="005D4425"/>
    <w:rsid w:val="005D58F6"/>
    <w:rsid w:val="005D63AB"/>
    <w:rsid w:val="005D6FC2"/>
    <w:rsid w:val="005D7374"/>
    <w:rsid w:val="005E096F"/>
    <w:rsid w:val="005E17E5"/>
    <w:rsid w:val="005E1B29"/>
    <w:rsid w:val="005E1D12"/>
    <w:rsid w:val="005E1EFA"/>
    <w:rsid w:val="005E3635"/>
    <w:rsid w:val="005E68B8"/>
    <w:rsid w:val="005E6F02"/>
    <w:rsid w:val="005E7025"/>
    <w:rsid w:val="005E760A"/>
    <w:rsid w:val="005F1E33"/>
    <w:rsid w:val="005F2659"/>
    <w:rsid w:val="005F2B11"/>
    <w:rsid w:val="005F2CAD"/>
    <w:rsid w:val="005F2EBF"/>
    <w:rsid w:val="005F3D35"/>
    <w:rsid w:val="005F6618"/>
    <w:rsid w:val="0060130D"/>
    <w:rsid w:val="006018AA"/>
    <w:rsid w:val="006020C4"/>
    <w:rsid w:val="0060249B"/>
    <w:rsid w:val="00602CD1"/>
    <w:rsid w:val="00603D2F"/>
    <w:rsid w:val="006057D1"/>
    <w:rsid w:val="006058DC"/>
    <w:rsid w:val="00605CD8"/>
    <w:rsid w:val="00605E2E"/>
    <w:rsid w:val="00606115"/>
    <w:rsid w:val="00606517"/>
    <w:rsid w:val="00606FEA"/>
    <w:rsid w:val="00610960"/>
    <w:rsid w:val="00610A83"/>
    <w:rsid w:val="00610B9B"/>
    <w:rsid w:val="006111F5"/>
    <w:rsid w:val="00611406"/>
    <w:rsid w:val="00612037"/>
    <w:rsid w:val="00612309"/>
    <w:rsid w:val="0061246F"/>
    <w:rsid w:val="00613718"/>
    <w:rsid w:val="00614029"/>
    <w:rsid w:val="00614464"/>
    <w:rsid w:val="00617615"/>
    <w:rsid w:val="00617744"/>
    <w:rsid w:val="00620031"/>
    <w:rsid w:val="006208C5"/>
    <w:rsid w:val="006225CA"/>
    <w:rsid w:val="00623983"/>
    <w:rsid w:val="00623CB5"/>
    <w:rsid w:val="006241E8"/>
    <w:rsid w:val="00624A26"/>
    <w:rsid w:val="006268AD"/>
    <w:rsid w:val="00627905"/>
    <w:rsid w:val="00630257"/>
    <w:rsid w:val="00630D2C"/>
    <w:rsid w:val="00632494"/>
    <w:rsid w:val="006328FF"/>
    <w:rsid w:val="00633754"/>
    <w:rsid w:val="006337C6"/>
    <w:rsid w:val="00633BEE"/>
    <w:rsid w:val="00634E8C"/>
    <w:rsid w:val="00635E47"/>
    <w:rsid w:val="0063735D"/>
    <w:rsid w:val="006374AE"/>
    <w:rsid w:val="0064150A"/>
    <w:rsid w:val="006420AC"/>
    <w:rsid w:val="00644001"/>
    <w:rsid w:val="006443C9"/>
    <w:rsid w:val="00647804"/>
    <w:rsid w:val="00650331"/>
    <w:rsid w:val="00650C9E"/>
    <w:rsid w:val="006516B5"/>
    <w:rsid w:val="00651BFC"/>
    <w:rsid w:val="00655087"/>
    <w:rsid w:val="00655473"/>
    <w:rsid w:val="0066214A"/>
    <w:rsid w:val="006636E4"/>
    <w:rsid w:val="00663715"/>
    <w:rsid w:val="00663B7F"/>
    <w:rsid w:val="00664082"/>
    <w:rsid w:val="006648BF"/>
    <w:rsid w:val="006675C3"/>
    <w:rsid w:val="00667697"/>
    <w:rsid w:val="00667769"/>
    <w:rsid w:val="00671B0D"/>
    <w:rsid w:val="00672BBE"/>
    <w:rsid w:val="006739B8"/>
    <w:rsid w:val="00674188"/>
    <w:rsid w:val="006755AA"/>
    <w:rsid w:val="00677116"/>
    <w:rsid w:val="00677A84"/>
    <w:rsid w:val="0068038C"/>
    <w:rsid w:val="00680754"/>
    <w:rsid w:val="00680944"/>
    <w:rsid w:val="00680FA0"/>
    <w:rsid w:val="00681350"/>
    <w:rsid w:val="006814B7"/>
    <w:rsid w:val="0068168F"/>
    <w:rsid w:val="00681E0E"/>
    <w:rsid w:val="006820F4"/>
    <w:rsid w:val="00684707"/>
    <w:rsid w:val="00685AF2"/>
    <w:rsid w:val="00685FD8"/>
    <w:rsid w:val="006869BD"/>
    <w:rsid w:val="006919FF"/>
    <w:rsid w:val="00691A5D"/>
    <w:rsid w:val="00694630"/>
    <w:rsid w:val="00694FD3"/>
    <w:rsid w:val="0069531A"/>
    <w:rsid w:val="0069688C"/>
    <w:rsid w:val="006A261E"/>
    <w:rsid w:val="006A3958"/>
    <w:rsid w:val="006A5D6F"/>
    <w:rsid w:val="006A621A"/>
    <w:rsid w:val="006A65A3"/>
    <w:rsid w:val="006A68B6"/>
    <w:rsid w:val="006A79FF"/>
    <w:rsid w:val="006B05A2"/>
    <w:rsid w:val="006B1211"/>
    <w:rsid w:val="006B2914"/>
    <w:rsid w:val="006B2C72"/>
    <w:rsid w:val="006B32D8"/>
    <w:rsid w:val="006B4DC1"/>
    <w:rsid w:val="006B6EA3"/>
    <w:rsid w:val="006B722A"/>
    <w:rsid w:val="006B78AB"/>
    <w:rsid w:val="006B7950"/>
    <w:rsid w:val="006C0590"/>
    <w:rsid w:val="006C1980"/>
    <w:rsid w:val="006C1CD0"/>
    <w:rsid w:val="006C5220"/>
    <w:rsid w:val="006C5237"/>
    <w:rsid w:val="006C6310"/>
    <w:rsid w:val="006C7069"/>
    <w:rsid w:val="006D0378"/>
    <w:rsid w:val="006D0888"/>
    <w:rsid w:val="006D1406"/>
    <w:rsid w:val="006D1422"/>
    <w:rsid w:val="006D2FD6"/>
    <w:rsid w:val="006D4F08"/>
    <w:rsid w:val="006D5711"/>
    <w:rsid w:val="006D6A91"/>
    <w:rsid w:val="006D6DC7"/>
    <w:rsid w:val="006D6DDA"/>
    <w:rsid w:val="006D73AD"/>
    <w:rsid w:val="006D75AE"/>
    <w:rsid w:val="006E05C6"/>
    <w:rsid w:val="006E0739"/>
    <w:rsid w:val="006E0F47"/>
    <w:rsid w:val="006E206F"/>
    <w:rsid w:val="006E25CC"/>
    <w:rsid w:val="006E2AC7"/>
    <w:rsid w:val="006E3B12"/>
    <w:rsid w:val="006E45CF"/>
    <w:rsid w:val="006E65C0"/>
    <w:rsid w:val="006E70B6"/>
    <w:rsid w:val="006E77EB"/>
    <w:rsid w:val="006F06F7"/>
    <w:rsid w:val="006F0920"/>
    <w:rsid w:val="006F0D2F"/>
    <w:rsid w:val="006F1883"/>
    <w:rsid w:val="006F3AAB"/>
    <w:rsid w:val="006F3D56"/>
    <w:rsid w:val="006F4910"/>
    <w:rsid w:val="006F49E9"/>
    <w:rsid w:val="006F4D43"/>
    <w:rsid w:val="006F558C"/>
    <w:rsid w:val="006F6E2B"/>
    <w:rsid w:val="006F6F3D"/>
    <w:rsid w:val="00701431"/>
    <w:rsid w:val="0070166F"/>
    <w:rsid w:val="00701B6E"/>
    <w:rsid w:val="00701DA8"/>
    <w:rsid w:val="007035C3"/>
    <w:rsid w:val="0070440F"/>
    <w:rsid w:val="00705B0B"/>
    <w:rsid w:val="00705D7E"/>
    <w:rsid w:val="0070612F"/>
    <w:rsid w:val="00706271"/>
    <w:rsid w:val="00707A79"/>
    <w:rsid w:val="00710341"/>
    <w:rsid w:val="007105C3"/>
    <w:rsid w:val="00710F55"/>
    <w:rsid w:val="007135D5"/>
    <w:rsid w:val="007143EA"/>
    <w:rsid w:val="00715D4C"/>
    <w:rsid w:val="007167B4"/>
    <w:rsid w:val="00716C58"/>
    <w:rsid w:val="00716EED"/>
    <w:rsid w:val="0072130A"/>
    <w:rsid w:val="00722940"/>
    <w:rsid w:val="00722A0E"/>
    <w:rsid w:val="00723C92"/>
    <w:rsid w:val="00723EDB"/>
    <w:rsid w:val="00723F99"/>
    <w:rsid w:val="00725D0A"/>
    <w:rsid w:val="007270F9"/>
    <w:rsid w:val="007277C8"/>
    <w:rsid w:val="007300EE"/>
    <w:rsid w:val="00730DFC"/>
    <w:rsid w:val="007310DB"/>
    <w:rsid w:val="00731D0E"/>
    <w:rsid w:val="0073506E"/>
    <w:rsid w:val="007355D0"/>
    <w:rsid w:val="00735BB9"/>
    <w:rsid w:val="00741338"/>
    <w:rsid w:val="007418C7"/>
    <w:rsid w:val="00741C3F"/>
    <w:rsid w:val="00743EFC"/>
    <w:rsid w:val="007449F7"/>
    <w:rsid w:val="0074705C"/>
    <w:rsid w:val="00750A9B"/>
    <w:rsid w:val="00750C57"/>
    <w:rsid w:val="0075198C"/>
    <w:rsid w:val="00751EEE"/>
    <w:rsid w:val="00752637"/>
    <w:rsid w:val="00752E41"/>
    <w:rsid w:val="0075310C"/>
    <w:rsid w:val="007531D5"/>
    <w:rsid w:val="00755780"/>
    <w:rsid w:val="00755B21"/>
    <w:rsid w:val="0075731E"/>
    <w:rsid w:val="007576EE"/>
    <w:rsid w:val="007578AD"/>
    <w:rsid w:val="007620EC"/>
    <w:rsid w:val="007631D2"/>
    <w:rsid w:val="007633C6"/>
    <w:rsid w:val="007643A2"/>
    <w:rsid w:val="00764B0C"/>
    <w:rsid w:val="0076551B"/>
    <w:rsid w:val="007677B5"/>
    <w:rsid w:val="007705EC"/>
    <w:rsid w:val="00770C8F"/>
    <w:rsid w:val="00770EDB"/>
    <w:rsid w:val="00771D81"/>
    <w:rsid w:val="007737DF"/>
    <w:rsid w:val="007739F9"/>
    <w:rsid w:val="00774F99"/>
    <w:rsid w:val="007759F3"/>
    <w:rsid w:val="00776093"/>
    <w:rsid w:val="007767EA"/>
    <w:rsid w:val="00777DC5"/>
    <w:rsid w:val="00780F12"/>
    <w:rsid w:val="007825A8"/>
    <w:rsid w:val="00782929"/>
    <w:rsid w:val="00785EC2"/>
    <w:rsid w:val="0078636B"/>
    <w:rsid w:val="00787329"/>
    <w:rsid w:val="00791A68"/>
    <w:rsid w:val="00791FCF"/>
    <w:rsid w:val="00792A96"/>
    <w:rsid w:val="00794754"/>
    <w:rsid w:val="00794A11"/>
    <w:rsid w:val="007951A1"/>
    <w:rsid w:val="007963A7"/>
    <w:rsid w:val="007970EC"/>
    <w:rsid w:val="007978AE"/>
    <w:rsid w:val="007A38B7"/>
    <w:rsid w:val="007A4E6A"/>
    <w:rsid w:val="007A56FB"/>
    <w:rsid w:val="007A6163"/>
    <w:rsid w:val="007A634E"/>
    <w:rsid w:val="007A7692"/>
    <w:rsid w:val="007B1741"/>
    <w:rsid w:val="007B1E24"/>
    <w:rsid w:val="007B33AF"/>
    <w:rsid w:val="007B4660"/>
    <w:rsid w:val="007B4EFE"/>
    <w:rsid w:val="007B503B"/>
    <w:rsid w:val="007B53AF"/>
    <w:rsid w:val="007B5FEF"/>
    <w:rsid w:val="007B6148"/>
    <w:rsid w:val="007B6A4B"/>
    <w:rsid w:val="007C1BA8"/>
    <w:rsid w:val="007C2166"/>
    <w:rsid w:val="007C2E31"/>
    <w:rsid w:val="007C3C3F"/>
    <w:rsid w:val="007C3D4E"/>
    <w:rsid w:val="007C3DC2"/>
    <w:rsid w:val="007C6BB2"/>
    <w:rsid w:val="007C778B"/>
    <w:rsid w:val="007C7E41"/>
    <w:rsid w:val="007D0840"/>
    <w:rsid w:val="007D39EE"/>
    <w:rsid w:val="007D5BD9"/>
    <w:rsid w:val="007D6AC1"/>
    <w:rsid w:val="007D777B"/>
    <w:rsid w:val="007E0B4A"/>
    <w:rsid w:val="007E1053"/>
    <w:rsid w:val="007E1D9A"/>
    <w:rsid w:val="007E2388"/>
    <w:rsid w:val="007E3A06"/>
    <w:rsid w:val="007E5354"/>
    <w:rsid w:val="007E597C"/>
    <w:rsid w:val="007E69C6"/>
    <w:rsid w:val="007E6BBB"/>
    <w:rsid w:val="007E78F4"/>
    <w:rsid w:val="007F2A44"/>
    <w:rsid w:val="007F3AA7"/>
    <w:rsid w:val="007F4B5B"/>
    <w:rsid w:val="007F5E02"/>
    <w:rsid w:val="007F6E20"/>
    <w:rsid w:val="007F7297"/>
    <w:rsid w:val="00801A59"/>
    <w:rsid w:val="008025A5"/>
    <w:rsid w:val="008025F7"/>
    <w:rsid w:val="00803263"/>
    <w:rsid w:val="0080365C"/>
    <w:rsid w:val="00803696"/>
    <w:rsid w:val="00803C08"/>
    <w:rsid w:val="00803C5C"/>
    <w:rsid w:val="00804ECA"/>
    <w:rsid w:val="008063B0"/>
    <w:rsid w:val="00806492"/>
    <w:rsid w:val="00806B53"/>
    <w:rsid w:val="00810890"/>
    <w:rsid w:val="00812E7A"/>
    <w:rsid w:val="008145EF"/>
    <w:rsid w:val="00814DA0"/>
    <w:rsid w:val="00814E1C"/>
    <w:rsid w:val="00814FD5"/>
    <w:rsid w:val="00815065"/>
    <w:rsid w:val="00817A37"/>
    <w:rsid w:val="008214DA"/>
    <w:rsid w:val="008229CF"/>
    <w:rsid w:val="00822F40"/>
    <w:rsid w:val="008230C8"/>
    <w:rsid w:val="008259D3"/>
    <w:rsid w:val="00825B4C"/>
    <w:rsid w:val="00825E8A"/>
    <w:rsid w:val="00826D9C"/>
    <w:rsid w:val="00827582"/>
    <w:rsid w:val="00827AFA"/>
    <w:rsid w:val="0083194A"/>
    <w:rsid w:val="00831DE5"/>
    <w:rsid w:val="00832F21"/>
    <w:rsid w:val="00834DD8"/>
    <w:rsid w:val="00835B85"/>
    <w:rsid w:val="00835C61"/>
    <w:rsid w:val="00836CAB"/>
    <w:rsid w:val="00842465"/>
    <w:rsid w:val="008440B4"/>
    <w:rsid w:val="00844722"/>
    <w:rsid w:val="0084602E"/>
    <w:rsid w:val="00850AD0"/>
    <w:rsid w:val="00851A07"/>
    <w:rsid w:val="00852486"/>
    <w:rsid w:val="00853048"/>
    <w:rsid w:val="008539F1"/>
    <w:rsid w:val="00854496"/>
    <w:rsid w:val="00855A9C"/>
    <w:rsid w:val="00855BBE"/>
    <w:rsid w:val="00856250"/>
    <w:rsid w:val="00856993"/>
    <w:rsid w:val="0085775F"/>
    <w:rsid w:val="00860BC5"/>
    <w:rsid w:val="00861327"/>
    <w:rsid w:val="00861516"/>
    <w:rsid w:val="00862FF2"/>
    <w:rsid w:val="00865F43"/>
    <w:rsid w:val="00866CF6"/>
    <w:rsid w:val="0086785C"/>
    <w:rsid w:val="00870EB0"/>
    <w:rsid w:val="0087197E"/>
    <w:rsid w:val="00871E9E"/>
    <w:rsid w:val="00871F77"/>
    <w:rsid w:val="00872CDC"/>
    <w:rsid w:val="008739F9"/>
    <w:rsid w:val="00873C54"/>
    <w:rsid w:val="00874624"/>
    <w:rsid w:val="0087523F"/>
    <w:rsid w:val="008754E2"/>
    <w:rsid w:val="00875B51"/>
    <w:rsid w:val="00875E0A"/>
    <w:rsid w:val="008777A2"/>
    <w:rsid w:val="00877BBD"/>
    <w:rsid w:val="0088016E"/>
    <w:rsid w:val="00880F7A"/>
    <w:rsid w:val="00881B9D"/>
    <w:rsid w:val="008821C7"/>
    <w:rsid w:val="00882B6E"/>
    <w:rsid w:val="00882EC4"/>
    <w:rsid w:val="008833A4"/>
    <w:rsid w:val="008839CF"/>
    <w:rsid w:val="00883F09"/>
    <w:rsid w:val="008911AE"/>
    <w:rsid w:val="00891890"/>
    <w:rsid w:val="0089236F"/>
    <w:rsid w:val="008936CA"/>
    <w:rsid w:val="00893B52"/>
    <w:rsid w:val="00894128"/>
    <w:rsid w:val="00894F70"/>
    <w:rsid w:val="00897B7E"/>
    <w:rsid w:val="008A08E6"/>
    <w:rsid w:val="008A1463"/>
    <w:rsid w:val="008A33CC"/>
    <w:rsid w:val="008A752B"/>
    <w:rsid w:val="008B0EE7"/>
    <w:rsid w:val="008B1A60"/>
    <w:rsid w:val="008B2C47"/>
    <w:rsid w:val="008B2E55"/>
    <w:rsid w:val="008B3B91"/>
    <w:rsid w:val="008B3B9C"/>
    <w:rsid w:val="008B5549"/>
    <w:rsid w:val="008B70C6"/>
    <w:rsid w:val="008C0A5D"/>
    <w:rsid w:val="008C10C3"/>
    <w:rsid w:val="008C2DF6"/>
    <w:rsid w:val="008C39FF"/>
    <w:rsid w:val="008C3BBF"/>
    <w:rsid w:val="008C4306"/>
    <w:rsid w:val="008C48E8"/>
    <w:rsid w:val="008C4B4E"/>
    <w:rsid w:val="008C4EDA"/>
    <w:rsid w:val="008C5367"/>
    <w:rsid w:val="008C6373"/>
    <w:rsid w:val="008D010E"/>
    <w:rsid w:val="008D10C4"/>
    <w:rsid w:val="008D11A3"/>
    <w:rsid w:val="008D210C"/>
    <w:rsid w:val="008D3083"/>
    <w:rsid w:val="008D3AB9"/>
    <w:rsid w:val="008D463C"/>
    <w:rsid w:val="008D4FB6"/>
    <w:rsid w:val="008D59F0"/>
    <w:rsid w:val="008E3523"/>
    <w:rsid w:val="008E5C3B"/>
    <w:rsid w:val="008E606D"/>
    <w:rsid w:val="008E723C"/>
    <w:rsid w:val="008E72C8"/>
    <w:rsid w:val="008E7706"/>
    <w:rsid w:val="008F0C7D"/>
    <w:rsid w:val="008F1602"/>
    <w:rsid w:val="008F2B80"/>
    <w:rsid w:val="008F392F"/>
    <w:rsid w:val="008F4D52"/>
    <w:rsid w:val="008F5991"/>
    <w:rsid w:val="008F5C3C"/>
    <w:rsid w:val="00900746"/>
    <w:rsid w:val="00900850"/>
    <w:rsid w:val="00900CB8"/>
    <w:rsid w:val="00901EA7"/>
    <w:rsid w:val="009020C3"/>
    <w:rsid w:val="0090269C"/>
    <w:rsid w:val="00902769"/>
    <w:rsid w:val="009038C1"/>
    <w:rsid w:val="009038F7"/>
    <w:rsid w:val="00903D61"/>
    <w:rsid w:val="0090423D"/>
    <w:rsid w:val="00904780"/>
    <w:rsid w:val="0090536D"/>
    <w:rsid w:val="00905708"/>
    <w:rsid w:val="009058F0"/>
    <w:rsid w:val="00906637"/>
    <w:rsid w:val="00906EDB"/>
    <w:rsid w:val="009071F3"/>
    <w:rsid w:val="0090738A"/>
    <w:rsid w:val="009108CE"/>
    <w:rsid w:val="0091271E"/>
    <w:rsid w:val="00913B07"/>
    <w:rsid w:val="009151C3"/>
    <w:rsid w:val="009154F5"/>
    <w:rsid w:val="0091594C"/>
    <w:rsid w:val="00917991"/>
    <w:rsid w:val="009206E1"/>
    <w:rsid w:val="0092136C"/>
    <w:rsid w:val="0092143C"/>
    <w:rsid w:val="00922123"/>
    <w:rsid w:val="0092378E"/>
    <w:rsid w:val="00924B35"/>
    <w:rsid w:val="00924D43"/>
    <w:rsid w:val="00925977"/>
    <w:rsid w:val="00926FE0"/>
    <w:rsid w:val="00930F49"/>
    <w:rsid w:val="009310A8"/>
    <w:rsid w:val="00931132"/>
    <w:rsid w:val="009328E9"/>
    <w:rsid w:val="00933287"/>
    <w:rsid w:val="00934599"/>
    <w:rsid w:val="0093489A"/>
    <w:rsid w:val="00934F3F"/>
    <w:rsid w:val="00935476"/>
    <w:rsid w:val="00936FEB"/>
    <w:rsid w:val="0094148E"/>
    <w:rsid w:val="00941AFD"/>
    <w:rsid w:val="00941BE5"/>
    <w:rsid w:val="00941EAE"/>
    <w:rsid w:val="00945FE4"/>
    <w:rsid w:val="00947ED4"/>
    <w:rsid w:val="009501BF"/>
    <w:rsid w:val="009506CA"/>
    <w:rsid w:val="0095184F"/>
    <w:rsid w:val="0095218F"/>
    <w:rsid w:val="009536A0"/>
    <w:rsid w:val="009538C2"/>
    <w:rsid w:val="00954AA6"/>
    <w:rsid w:val="00954E3E"/>
    <w:rsid w:val="009556B3"/>
    <w:rsid w:val="00957AC2"/>
    <w:rsid w:val="00960199"/>
    <w:rsid w:val="0096048E"/>
    <w:rsid w:val="009608E6"/>
    <w:rsid w:val="0096275E"/>
    <w:rsid w:val="009637A3"/>
    <w:rsid w:val="00964C46"/>
    <w:rsid w:val="00965804"/>
    <w:rsid w:val="00967409"/>
    <w:rsid w:val="00967942"/>
    <w:rsid w:val="009713AD"/>
    <w:rsid w:val="0097170A"/>
    <w:rsid w:val="009738B6"/>
    <w:rsid w:val="009740A6"/>
    <w:rsid w:val="00974AC0"/>
    <w:rsid w:val="00980048"/>
    <w:rsid w:val="00980A7B"/>
    <w:rsid w:val="00981106"/>
    <w:rsid w:val="00981C73"/>
    <w:rsid w:val="0098292F"/>
    <w:rsid w:val="00983616"/>
    <w:rsid w:val="00984048"/>
    <w:rsid w:val="00984BF9"/>
    <w:rsid w:val="009860E3"/>
    <w:rsid w:val="00987DD4"/>
    <w:rsid w:val="009900E8"/>
    <w:rsid w:val="009909B7"/>
    <w:rsid w:val="009918DD"/>
    <w:rsid w:val="00992626"/>
    <w:rsid w:val="009946A4"/>
    <w:rsid w:val="0099644F"/>
    <w:rsid w:val="0099646D"/>
    <w:rsid w:val="009972D2"/>
    <w:rsid w:val="009A1F83"/>
    <w:rsid w:val="009A351A"/>
    <w:rsid w:val="009A449C"/>
    <w:rsid w:val="009A461F"/>
    <w:rsid w:val="009A4CDD"/>
    <w:rsid w:val="009A5AD2"/>
    <w:rsid w:val="009A5B4F"/>
    <w:rsid w:val="009A5CB3"/>
    <w:rsid w:val="009A5E9A"/>
    <w:rsid w:val="009A637A"/>
    <w:rsid w:val="009A6BAA"/>
    <w:rsid w:val="009B012B"/>
    <w:rsid w:val="009B3068"/>
    <w:rsid w:val="009B5E3A"/>
    <w:rsid w:val="009B698A"/>
    <w:rsid w:val="009B6F5C"/>
    <w:rsid w:val="009B75BC"/>
    <w:rsid w:val="009C0604"/>
    <w:rsid w:val="009C081D"/>
    <w:rsid w:val="009C0F1B"/>
    <w:rsid w:val="009C4109"/>
    <w:rsid w:val="009C51D6"/>
    <w:rsid w:val="009C5E37"/>
    <w:rsid w:val="009C6937"/>
    <w:rsid w:val="009C7060"/>
    <w:rsid w:val="009C7ED0"/>
    <w:rsid w:val="009C7F1F"/>
    <w:rsid w:val="009D0342"/>
    <w:rsid w:val="009D0348"/>
    <w:rsid w:val="009D093E"/>
    <w:rsid w:val="009D09CA"/>
    <w:rsid w:val="009D0A8B"/>
    <w:rsid w:val="009D16C8"/>
    <w:rsid w:val="009D17F4"/>
    <w:rsid w:val="009D347F"/>
    <w:rsid w:val="009D3D23"/>
    <w:rsid w:val="009D440C"/>
    <w:rsid w:val="009D733E"/>
    <w:rsid w:val="009E1BC1"/>
    <w:rsid w:val="009E3639"/>
    <w:rsid w:val="009E548D"/>
    <w:rsid w:val="009E5734"/>
    <w:rsid w:val="009E6144"/>
    <w:rsid w:val="009E7089"/>
    <w:rsid w:val="009F1778"/>
    <w:rsid w:val="009F19B3"/>
    <w:rsid w:val="009F32BC"/>
    <w:rsid w:val="009F3610"/>
    <w:rsid w:val="009F4573"/>
    <w:rsid w:val="009F46CE"/>
    <w:rsid w:val="009F490B"/>
    <w:rsid w:val="009F66A1"/>
    <w:rsid w:val="00A00ADB"/>
    <w:rsid w:val="00A01F1B"/>
    <w:rsid w:val="00A035D6"/>
    <w:rsid w:val="00A06445"/>
    <w:rsid w:val="00A06E1D"/>
    <w:rsid w:val="00A139FD"/>
    <w:rsid w:val="00A13AD4"/>
    <w:rsid w:val="00A14596"/>
    <w:rsid w:val="00A14D4A"/>
    <w:rsid w:val="00A14DD8"/>
    <w:rsid w:val="00A15A1E"/>
    <w:rsid w:val="00A164C0"/>
    <w:rsid w:val="00A1687E"/>
    <w:rsid w:val="00A16A69"/>
    <w:rsid w:val="00A16CDA"/>
    <w:rsid w:val="00A200D0"/>
    <w:rsid w:val="00A217AB"/>
    <w:rsid w:val="00A24270"/>
    <w:rsid w:val="00A2663F"/>
    <w:rsid w:val="00A278D8"/>
    <w:rsid w:val="00A31423"/>
    <w:rsid w:val="00A31548"/>
    <w:rsid w:val="00A31C29"/>
    <w:rsid w:val="00A3358D"/>
    <w:rsid w:val="00A33FFA"/>
    <w:rsid w:val="00A340B0"/>
    <w:rsid w:val="00A343EB"/>
    <w:rsid w:val="00A34D22"/>
    <w:rsid w:val="00A35A5F"/>
    <w:rsid w:val="00A37001"/>
    <w:rsid w:val="00A37B0E"/>
    <w:rsid w:val="00A41175"/>
    <w:rsid w:val="00A42E47"/>
    <w:rsid w:val="00A43462"/>
    <w:rsid w:val="00A4373C"/>
    <w:rsid w:val="00A44FA6"/>
    <w:rsid w:val="00A453DF"/>
    <w:rsid w:val="00A45738"/>
    <w:rsid w:val="00A459E5"/>
    <w:rsid w:val="00A50992"/>
    <w:rsid w:val="00A538B5"/>
    <w:rsid w:val="00A571FF"/>
    <w:rsid w:val="00A574D9"/>
    <w:rsid w:val="00A60167"/>
    <w:rsid w:val="00A6254E"/>
    <w:rsid w:val="00A625AE"/>
    <w:rsid w:val="00A62A97"/>
    <w:rsid w:val="00A6384B"/>
    <w:rsid w:val="00A65970"/>
    <w:rsid w:val="00A65B97"/>
    <w:rsid w:val="00A65F41"/>
    <w:rsid w:val="00A660B0"/>
    <w:rsid w:val="00A66840"/>
    <w:rsid w:val="00A66CC3"/>
    <w:rsid w:val="00A66E95"/>
    <w:rsid w:val="00A70D3B"/>
    <w:rsid w:val="00A71871"/>
    <w:rsid w:val="00A71C8A"/>
    <w:rsid w:val="00A7515E"/>
    <w:rsid w:val="00A7633D"/>
    <w:rsid w:val="00A77109"/>
    <w:rsid w:val="00A77482"/>
    <w:rsid w:val="00A7778B"/>
    <w:rsid w:val="00A80E08"/>
    <w:rsid w:val="00A818C4"/>
    <w:rsid w:val="00A8220E"/>
    <w:rsid w:val="00A82217"/>
    <w:rsid w:val="00A82670"/>
    <w:rsid w:val="00A8285B"/>
    <w:rsid w:val="00A82E17"/>
    <w:rsid w:val="00A82F4D"/>
    <w:rsid w:val="00A854E9"/>
    <w:rsid w:val="00A878F5"/>
    <w:rsid w:val="00A90163"/>
    <w:rsid w:val="00A91C68"/>
    <w:rsid w:val="00A92358"/>
    <w:rsid w:val="00A929B0"/>
    <w:rsid w:val="00A92F7B"/>
    <w:rsid w:val="00A930E9"/>
    <w:rsid w:val="00A94419"/>
    <w:rsid w:val="00A95D92"/>
    <w:rsid w:val="00A97994"/>
    <w:rsid w:val="00AA00C2"/>
    <w:rsid w:val="00AA0DEA"/>
    <w:rsid w:val="00AA2566"/>
    <w:rsid w:val="00AA3282"/>
    <w:rsid w:val="00AA429E"/>
    <w:rsid w:val="00AA58A4"/>
    <w:rsid w:val="00AA5EF1"/>
    <w:rsid w:val="00AA68E2"/>
    <w:rsid w:val="00AA6E61"/>
    <w:rsid w:val="00AA7C4E"/>
    <w:rsid w:val="00AB013B"/>
    <w:rsid w:val="00AB0E34"/>
    <w:rsid w:val="00AB100F"/>
    <w:rsid w:val="00AB1621"/>
    <w:rsid w:val="00AB28A8"/>
    <w:rsid w:val="00AB294C"/>
    <w:rsid w:val="00AB2BE9"/>
    <w:rsid w:val="00AB4A06"/>
    <w:rsid w:val="00AB5994"/>
    <w:rsid w:val="00AB5FF6"/>
    <w:rsid w:val="00AB66E0"/>
    <w:rsid w:val="00AB6C0E"/>
    <w:rsid w:val="00AB7596"/>
    <w:rsid w:val="00AB78BD"/>
    <w:rsid w:val="00AB7C40"/>
    <w:rsid w:val="00AC0C92"/>
    <w:rsid w:val="00AC34AC"/>
    <w:rsid w:val="00AC3FB0"/>
    <w:rsid w:val="00AC48F0"/>
    <w:rsid w:val="00AC4D4B"/>
    <w:rsid w:val="00AC56B2"/>
    <w:rsid w:val="00AC7C9C"/>
    <w:rsid w:val="00AC7D06"/>
    <w:rsid w:val="00AD0869"/>
    <w:rsid w:val="00AD11B3"/>
    <w:rsid w:val="00AD1874"/>
    <w:rsid w:val="00AD2A2D"/>
    <w:rsid w:val="00AD2D45"/>
    <w:rsid w:val="00AD2F86"/>
    <w:rsid w:val="00AD411C"/>
    <w:rsid w:val="00AD4266"/>
    <w:rsid w:val="00AD4596"/>
    <w:rsid w:val="00AD4DAE"/>
    <w:rsid w:val="00AE261F"/>
    <w:rsid w:val="00AE2C69"/>
    <w:rsid w:val="00AE3139"/>
    <w:rsid w:val="00AE319F"/>
    <w:rsid w:val="00AE4E06"/>
    <w:rsid w:val="00AE5241"/>
    <w:rsid w:val="00AE724B"/>
    <w:rsid w:val="00AF1145"/>
    <w:rsid w:val="00AF3BA0"/>
    <w:rsid w:val="00AF46A6"/>
    <w:rsid w:val="00AF58FC"/>
    <w:rsid w:val="00AF5EB1"/>
    <w:rsid w:val="00AF7861"/>
    <w:rsid w:val="00AF78FA"/>
    <w:rsid w:val="00B002A8"/>
    <w:rsid w:val="00B006C3"/>
    <w:rsid w:val="00B0163A"/>
    <w:rsid w:val="00B04406"/>
    <w:rsid w:val="00B059E2"/>
    <w:rsid w:val="00B05CA7"/>
    <w:rsid w:val="00B0610D"/>
    <w:rsid w:val="00B10A91"/>
    <w:rsid w:val="00B10EAA"/>
    <w:rsid w:val="00B110D7"/>
    <w:rsid w:val="00B12202"/>
    <w:rsid w:val="00B14872"/>
    <w:rsid w:val="00B15F36"/>
    <w:rsid w:val="00B163C4"/>
    <w:rsid w:val="00B168E1"/>
    <w:rsid w:val="00B174CD"/>
    <w:rsid w:val="00B175E3"/>
    <w:rsid w:val="00B205E1"/>
    <w:rsid w:val="00B20757"/>
    <w:rsid w:val="00B2099C"/>
    <w:rsid w:val="00B2190C"/>
    <w:rsid w:val="00B23119"/>
    <w:rsid w:val="00B2326F"/>
    <w:rsid w:val="00B238EE"/>
    <w:rsid w:val="00B248B8"/>
    <w:rsid w:val="00B24B8C"/>
    <w:rsid w:val="00B253AD"/>
    <w:rsid w:val="00B262EC"/>
    <w:rsid w:val="00B26FA1"/>
    <w:rsid w:val="00B273F8"/>
    <w:rsid w:val="00B31334"/>
    <w:rsid w:val="00B336AB"/>
    <w:rsid w:val="00B337EB"/>
    <w:rsid w:val="00B33EC6"/>
    <w:rsid w:val="00B3477D"/>
    <w:rsid w:val="00B3505A"/>
    <w:rsid w:val="00B3519D"/>
    <w:rsid w:val="00B35B46"/>
    <w:rsid w:val="00B41D5D"/>
    <w:rsid w:val="00B427B2"/>
    <w:rsid w:val="00B444C4"/>
    <w:rsid w:val="00B45031"/>
    <w:rsid w:val="00B4741D"/>
    <w:rsid w:val="00B52951"/>
    <w:rsid w:val="00B53163"/>
    <w:rsid w:val="00B53E77"/>
    <w:rsid w:val="00B54ACC"/>
    <w:rsid w:val="00B55041"/>
    <w:rsid w:val="00B556D0"/>
    <w:rsid w:val="00B556D9"/>
    <w:rsid w:val="00B56C58"/>
    <w:rsid w:val="00B56CDA"/>
    <w:rsid w:val="00B57705"/>
    <w:rsid w:val="00B57B16"/>
    <w:rsid w:val="00B60801"/>
    <w:rsid w:val="00B60C91"/>
    <w:rsid w:val="00B61905"/>
    <w:rsid w:val="00B61D3B"/>
    <w:rsid w:val="00B62BB7"/>
    <w:rsid w:val="00B636E8"/>
    <w:rsid w:val="00B65EAE"/>
    <w:rsid w:val="00B661D2"/>
    <w:rsid w:val="00B6789A"/>
    <w:rsid w:val="00B67D94"/>
    <w:rsid w:val="00B7206B"/>
    <w:rsid w:val="00B7250D"/>
    <w:rsid w:val="00B73F59"/>
    <w:rsid w:val="00B75208"/>
    <w:rsid w:val="00B77CB7"/>
    <w:rsid w:val="00B77D7A"/>
    <w:rsid w:val="00B8047A"/>
    <w:rsid w:val="00B80ACF"/>
    <w:rsid w:val="00B80D70"/>
    <w:rsid w:val="00B81EE5"/>
    <w:rsid w:val="00B843C3"/>
    <w:rsid w:val="00B84D2B"/>
    <w:rsid w:val="00B84D38"/>
    <w:rsid w:val="00B860A9"/>
    <w:rsid w:val="00B86DC2"/>
    <w:rsid w:val="00B87ADD"/>
    <w:rsid w:val="00B9015E"/>
    <w:rsid w:val="00B911DD"/>
    <w:rsid w:val="00B913F9"/>
    <w:rsid w:val="00B91656"/>
    <w:rsid w:val="00B9186C"/>
    <w:rsid w:val="00B93A14"/>
    <w:rsid w:val="00B94309"/>
    <w:rsid w:val="00B95AA6"/>
    <w:rsid w:val="00BA0208"/>
    <w:rsid w:val="00BA07A2"/>
    <w:rsid w:val="00BA0E74"/>
    <w:rsid w:val="00BA1A06"/>
    <w:rsid w:val="00BA2A5C"/>
    <w:rsid w:val="00BA2CB2"/>
    <w:rsid w:val="00BA452F"/>
    <w:rsid w:val="00BA4C15"/>
    <w:rsid w:val="00BA554A"/>
    <w:rsid w:val="00BA5D8D"/>
    <w:rsid w:val="00BA76F0"/>
    <w:rsid w:val="00BB0A4A"/>
    <w:rsid w:val="00BB1DE4"/>
    <w:rsid w:val="00BB2130"/>
    <w:rsid w:val="00BB258C"/>
    <w:rsid w:val="00BB2F99"/>
    <w:rsid w:val="00BB30D7"/>
    <w:rsid w:val="00BB3874"/>
    <w:rsid w:val="00BB49E4"/>
    <w:rsid w:val="00BB4F65"/>
    <w:rsid w:val="00BB53D2"/>
    <w:rsid w:val="00BB5852"/>
    <w:rsid w:val="00BB6192"/>
    <w:rsid w:val="00BB6BB8"/>
    <w:rsid w:val="00BB6FCB"/>
    <w:rsid w:val="00BB7A08"/>
    <w:rsid w:val="00BC1D56"/>
    <w:rsid w:val="00BC4A1C"/>
    <w:rsid w:val="00BC6074"/>
    <w:rsid w:val="00BC6B22"/>
    <w:rsid w:val="00BC75C3"/>
    <w:rsid w:val="00BD0B29"/>
    <w:rsid w:val="00BD10B9"/>
    <w:rsid w:val="00BD13A8"/>
    <w:rsid w:val="00BD15C1"/>
    <w:rsid w:val="00BD2062"/>
    <w:rsid w:val="00BD2B72"/>
    <w:rsid w:val="00BD30AF"/>
    <w:rsid w:val="00BD3996"/>
    <w:rsid w:val="00BD4CA2"/>
    <w:rsid w:val="00BD507E"/>
    <w:rsid w:val="00BD53A7"/>
    <w:rsid w:val="00BD5F6E"/>
    <w:rsid w:val="00BD7D1D"/>
    <w:rsid w:val="00BE3A50"/>
    <w:rsid w:val="00BE45A2"/>
    <w:rsid w:val="00BE4F41"/>
    <w:rsid w:val="00BE7FA2"/>
    <w:rsid w:val="00BF13F5"/>
    <w:rsid w:val="00BF2B28"/>
    <w:rsid w:val="00BF2FCD"/>
    <w:rsid w:val="00BF4764"/>
    <w:rsid w:val="00BF547A"/>
    <w:rsid w:val="00BF5F0F"/>
    <w:rsid w:val="00BF6959"/>
    <w:rsid w:val="00BF6B92"/>
    <w:rsid w:val="00BF7491"/>
    <w:rsid w:val="00BF7BDA"/>
    <w:rsid w:val="00C0035F"/>
    <w:rsid w:val="00C005D6"/>
    <w:rsid w:val="00C008A0"/>
    <w:rsid w:val="00C01F29"/>
    <w:rsid w:val="00C02F4F"/>
    <w:rsid w:val="00C03226"/>
    <w:rsid w:val="00C037C2"/>
    <w:rsid w:val="00C03BCE"/>
    <w:rsid w:val="00C04D1C"/>
    <w:rsid w:val="00C0725C"/>
    <w:rsid w:val="00C120CA"/>
    <w:rsid w:val="00C12634"/>
    <w:rsid w:val="00C133F5"/>
    <w:rsid w:val="00C13459"/>
    <w:rsid w:val="00C15DBE"/>
    <w:rsid w:val="00C2052E"/>
    <w:rsid w:val="00C206A6"/>
    <w:rsid w:val="00C20C98"/>
    <w:rsid w:val="00C20E95"/>
    <w:rsid w:val="00C215F5"/>
    <w:rsid w:val="00C21902"/>
    <w:rsid w:val="00C23094"/>
    <w:rsid w:val="00C23A86"/>
    <w:rsid w:val="00C2449B"/>
    <w:rsid w:val="00C2512C"/>
    <w:rsid w:val="00C26D17"/>
    <w:rsid w:val="00C27156"/>
    <w:rsid w:val="00C31B17"/>
    <w:rsid w:val="00C320F1"/>
    <w:rsid w:val="00C32335"/>
    <w:rsid w:val="00C329B0"/>
    <w:rsid w:val="00C33237"/>
    <w:rsid w:val="00C33923"/>
    <w:rsid w:val="00C348AA"/>
    <w:rsid w:val="00C350B6"/>
    <w:rsid w:val="00C35223"/>
    <w:rsid w:val="00C36300"/>
    <w:rsid w:val="00C36E3A"/>
    <w:rsid w:val="00C379C9"/>
    <w:rsid w:val="00C406C1"/>
    <w:rsid w:val="00C40DEF"/>
    <w:rsid w:val="00C43192"/>
    <w:rsid w:val="00C43F7B"/>
    <w:rsid w:val="00C44589"/>
    <w:rsid w:val="00C45B42"/>
    <w:rsid w:val="00C45BF3"/>
    <w:rsid w:val="00C45C7A"/>
    <w:rsid w:val="00C47E6D"/>
    <w:rsid w:val="00C511B7"/>
    <w:rsid w:val="00C51603"/>
    <w:rsid w:val="00C55D50"/>
    <w:rsid w:val="00C56428"/>
    <w:rsid w:val="00C56AD9"/>
    <w:rsid w:val="00C57E68"/>
    <w:rsid w:val="00C57F81"/>
    <w:rsid w:val="00C606FA"/>
    <w:rsid w:val="00C6270E"/>
    <w:rsid w:val="00C62818"/>
    <w:rsid w:val="00C62BE8"/>
    <w:rsid w:val="00C63B1B"/>
    <w:rsid w:val="00C66121"/>
    <w:rsid w:val="00C66651"/>
    <w:rsid w:val="00C70C8A"/>
    <w:rsid w:val="00C7175A"/>
    <w:rsid w:val="00C71DC9"/>
    <w:rsid w:val="00C7295B"/>
    <w:rsid w:val="00C729C4"/>
    <w:rsid w:val="00C73A73"/>
    <w:rsid w:val="00C73BBD"/>
    <w:rsid w:val="00C74C4E"/>
    <w:rsid w:val="00C75134"/>
    <w:rsid w:val="00C77863"/>
    <w:rsid w:val="00C836AD"/>
    <w:rsid w:val="00C858ED"/>
    <w:rsid w:val="00C86102"/>
    <w:rsid w:val="00C872B3"/>
    <w:rsid w:val="00C87F29"/>
    <w:rsid w:val="00C87FBE"/>
    <w:rsid w:val="00C9121B"/>
    <w:rsid w:val="00C9269E"/>
    <w:rsid w:val="00C9348D"/>
    <w:rsid w:val="00C946EB"/>
    <w:rsid w:val="00C96183"/>
    <w:rsid w:val="00C97298"/>
    <w:rsid w:val="00C976FB"/>
    <w:rsid w:val="00CA0003"/>
    <w:rsid w:val="00CA02FC"/>
    <w:rsid w:val="00CA0365"/>
    <w:rsid w:val="00CA3603"/>
    <w:rsid w:val="00CA374A"/>
    <w:rsid w:val="00CA4AD4"/>
    <w:rsid w:val="00CA4B41"/>
    <w:rsid w:val="00CA4C14"/>
    <w:rsid w:val="00CA5700"/>
    <w:rsid w:val="00CA60E0"/>
    <w:rsid w:val="00CA697F"/>
    <w:rsid w:val="00CA75EA"/>
    <w:rsid w:val="00CB0E97"/>
    <w:rsid w:val="00CB313A"/>
    <w:rsid w:val="00CB357C"/>
    <w:rsid w:val="00CB38D2"/>
    <w:rsid w:val="00CB3CA2"/>
    <w:rsid w:val="00CB4B2F"/>
    <w:rsid w:val="00CB5269"/>
    <w:rsid w:val="00CB726A"/>
    <w:rsid w:val="00CB7F9C"/>
    <w:rsid w:val="00CC19E5"/>
    <w:rsid w:val="00CC1CD0"/>
    <w:rsid w:val="00CC3F2F"/>
    <w:rsid w:val="00CC5B8F"/>
    <w:rsid w:val="00CC7414"/>
    <w:rsid w:val="00CD0EE0"/>
    <w:rsid w:val="00CD15AA"/>
    <w:rsid w:val="00CD27F2"/>
    <w:rsid w:val="00CD352F"/>
    <w:rsid w:val="00CD43E2"/>
    <w:rsid w:val="00CD446D"/>
    <w:rsid w:val="00CD5A14"/>
    <w:rsid w:val="00CD60ED"/>
    <w:rsid w:val="00CD6506"/>
    <w:rsid w:val="00CD6A6E"/>
    <w:rsid w:val="00CD6EB0"/>
    <w:rsid w:val="00CD77F9"/>
    <w:rsid w:val="00CD7800"/>
    <w:rsid w:val="00CE0BA1"/>
    <w:rsid w:val="00CE0C0C"/>
    <w:rsid w:val="00CE0CC6"/>
    <w:rsid w:val="00CE34A1"/>
    <w:rsid w:val="00CE3C7C"/>
    <w:rsid w:val="00CE5FF2"/>
    <w:rsid w:val="00CE675E"/>
    <w:rsid w:val="00CE6942"/>
    <w:rsid w:val="00CE79CD"/>
    <w:rsid w:val="00CE7B32"/>
    <w:rsid w:val="00CE7C34"/>
    <w:rsid w:val="00CF19BA"/>
    <w:rsid w:val="00CF2298"/>
    <w:rsid w:val="00CF25CB"/>
    <w:rsid w:val="00CF2B94"/>
    <w:rsid w:val="00CF3044"/>
    <w:rsid w:val="00CF3AD8"/>
    <w:rsid w:val="00CF5587"/>
    <w:rsid w:val="00CF7869"/>
    <w:rsid w:val="00D001D1"/>
    <w:rsid w:val="00D0034E"/>
    <w:rsid w:val="00D020FC"/>
    <w:rsid w:val="00D02333"/>
    <w:rsid w:val="00D023FA"/>
    <w:rsid w:val="00D04538"/>
    <w:rsid w:val="00D04912"/>
    <w:rsid w:val="00D055FF"/>
    <w:rsid w:val="00D0603B"/>
    <w:rsid w:val="00D06C58"/>
    <w:rsid w:val="00D12210"/>
    <w:rsid w:val="00D13A1A"/>
    <w:rsid w:val="00D16A52"/>
    <w:rsid w:val="00D17036"/>
    <w:rsid w:val="00D208BD"/>
    <w:rsid w:val="00D20F27"/>
    <w:rsid w:val="00D21040"/>
    <w:rsid w:val="00D213EB"/>
    <w:rsid w:val="00D23473"/>
    <w:rsid w:val="00D235E9"/>
    <w:rsid w:val="00D23CEE"/>
    <w:rsid w:val="00D242E9"/>
    <w:rsid w:val="00D246E7"/>
    <w:rsid w:val="00D25083"/>
    <w:rsid w:val="00D254B4"/>
    <w:rsid w:val="00D27624"/>
    <w:rsid w:val="00D3020B"/>
    <w:rsid w:val="00D31BE4"/>
    <w:rsid w:val="00D31DF4"/>
    <w:rsid w:val="00D323ED"/>
    <w:rsid w:val="00D32491"/>
    <w:rsid w:val="00D36444"/>
    <w:rsid w:val="00D36AE7"/>
    <w:rsid w:val="00D37228"/>
    <w:rsid w:val="00D37C28"/>
    <w:rsid w:val="00D4048B"/>
    <w:rsid w:val="00D408CE"/>
    <w:rsid w:val="00D40983"/>
    <w:rsid w:val="00D420C0"/>
    <w:rsid w:val="00D426C4"/>
    <w:rsid w:val="00D44F22"/>
    <w:rsid w:val="00D46A7E"/>
    <w:rsid w:val="00D46E7D"/>
    <w:rsid w:val="00D47FF8"/>
    <w:rsid w:val="00D5194A"/>
    <w:rsid w:val="00D51AEC"/>
    <w:rsid w:val="00D52A39"/>
    <w:rsid w:val="00D53005"/>
    <w:rsid w:val="00D538D3"/>
    <w:rsid w:val="00D5564C"/>
    <w:rsid w:val="00D56B0A"/>
    <w:rsid w:val="00D56D70"/>
    <w:rsid w:val="00D57B12"/>
    <w:rsid w:val="00D57B43"/>
    <w:rsid w:val="00D61B35"/>
    <w:rsid w:val="00D62519"/>
    <w:rsid w:val="00D62D0C"/>
    <w:rsid w:val="00D62F87"/>
    <w:rsid w:val="00D6347E"/>
    <w:rsid w:val="00D63DC6"/>
    <w:rsid w:val="00D63EFD"/>
    <w:rsid w:val="00D643C7"/>
    <w:rsid w:val="00D66939"/>
    <w:rsid w:val="00D66DFE"/>
    <w:rsid w:val="00D672FB"/>
    <w:rsid w:val="00D67E6C"/>
    <w:rsid w:val="00D702B8"/>
    <w:rsid w:val="00D70568"/>
    <w:rsid w:val="00D7096D"/>
    <w:rsid w:val="00D720C2"/>
    <w:rsid w:val="00D72984"/>
    <w:rsid w:val="00D729FA"/>
    <w:rsid w:val="00D72D49"/>
    <w:rsid w:val="00D74730"/>
    <w:rsid w:val="00D75272"/>
    <w:rsid w:val="00D7544E"/>
    <w:rsid w:val="00D762C9"/>
    <w:rsid w:val="00D76363"/>
    <w:rsid w:val="00D7667F"/>
    <w:rsid w:val="00D771AB"/>
    <w:rsid w:val="00D7770A"/>
    <w:rsid w:val="00D80D17"/>
    <w:rsid w:val="00D8242B"/>
    <w:rsid w:val="00D83929"/>
    <w:rsid w:val="00D83E4B"/>
    <w:rsid w:val="00D8524D"/>
    <w:rsid w:val="00D8583B"/>
    <w:rsid w:val="00D85A5C"/>
    <w:rsid w:val="00D87557"/>
    <w:rsid w:val="00D9011C"/>
    <w:rsid w:val="00D92DF7"/>
    <w:rsid w:val="00D93127"/>
    <w:rsid w:val="00D93E13"/>
    <w:rsid w:val="00D953C1"/>
    <w:rsid w:val="00D957D9"/>
    <w:rsid w:val="00D9676B"/>
    <w:rsid w:val="00D96D95"/>
    <w:rsid w:val="00DA15F3"/>
    <w:rsid w:val="00DA2E45"/>
    <w:rsid w:val="00DA322E"/>
    <w:rsid w:val="00DA4117"/>
    <w:rsid w:val="00DA4F5F"/>
    <w:rsid w:val="00DA59A9"/>
    <w:rsid w:val="00DA670A"/>
    <w:rsid w:val="00DA7139"/>
    <w:rsid w:val="00DB0003"/>
    <w:rsid w:val="00DB15D5"/>
    <w:rsid w:val="00DB31AA"/>
    <w:rsid w:val="00DB4031"/>
    <w:rsid w:val="00DB4709"/>
    <w:rsid w:val="00DB4B66"/>
    <w:rsid w:val="00DB6A71"/>
    <w:rsid w:val="00DB748A"/>
    <w:rsid w:val="00DB7E17"/>
    <w:rsid w:val="00DC08F1"/>
    <w:rsid w:val="00DC1C75"/>
    <w:rsid w:val="00DC371E"/>
    <w:rsid w:val="00DC413C"/>
    <w:rsid w:val="00DC469A"/>
    <w:rsid w:val="00DC522A"/>
    <w:rsid w:val="00DC5DFF"/>
    <w:rsid w:val="00DC6C17"/>
    <w:rsid w:val="00DD0752"/>
    <w:rsid w:val="00DD096C"/>
    <w:rsid w:val="00DD14ED"/>
    <w:rsid w:val="00DD1529"/>
    <w:rsid w:val="00DD2355"/>
    <w:rsid w:val="00DD373A"/>
    <w:rsid w:val="00DD38E2"/>
    <w:rsid w:val="00DD464C"/>
    <w:rsid w:val="00DD4899"/>
    <w:rsid w:val="00DD5193"/>
    <w:rsid w:val="00DD5896"/>
    <w:rsid w:val="00DD7743"/>
    <w:rsid w:val="00DD7F13"/>
    <w:rsid w:val="00DE1378"/>
    <w:rsid w:val="00DE1827"/>
    <w:rsid w:val="00DE2B15"/>
    <w:rsid w:val="00DE3074"/>
    <w:rsid w:val="00DE399E"/>
    <w:rsid w:val="00DE497E"/>
    <w:rsid w:val="00DE536F"/>
    <w:rsid w:val="00DE53C0"/>
    <w:rsid w:val="00DE5B27"/>
    <w:rsid w:val="00DF0E29"/>
    <w:rsid w:val="00DF3A6C"/>
    <w:rsid w:val="00DF50AA"/>
    <w:rsid w:val="00DF55D4"/>
    <w:rsid w:val="00DF5A97"/>
    <w:rsid w:val="00DF60C7"/>
    <w:rsid w:val="00E00144"/>
    <w:rsid w:val="00E01C3F"/>
    <w:rsid w:val="00E02A6A"/>
    <w:rsid w:val="00E034FD"/>
    <w:rsid w:val="00E04508"/>
    <w:rsid w:val="00E04642"/>
    <w:rsid w:val="00E04800"/>
    <w:rsid w:val="00E04C92"/>
    <w:rsid w:val="00E05545"/>
    <w:rsid w:val="00E07492"/>
    <w:rsid w:val="00E1075F"/>
    <w:rsid w:val="00E1079B"/>
    <w:rsid w:val="00E11782"/>
    <w:rsid w:val="00E11B7B"/>
    <w:rsid w:val="00E11DB9"/>
    <w:rsid w:val="00E13D16"/>
    <w:rsid w:val="00E16F4E"/>
    <w:rsid w:val="00E17791"/>
    <w:rsid w:val="00E177BD"/>
    <w:rsid w:val="00E17D06"/>
    <w:rsid w:val="00E202A3"/>
    <w:rsid w:val="00E224FC"/>
    <w:rsid w:val="00E244AA"/>
    <w:rsid w:val="00E26427"/>
    <w:rsid w:val="00E26DE2"/>
    <w:rsid w:val="00E32D04"/>
    <w:rsid w:val="00E3402C"/>
    <w:rsid w:val="00E369D5"/>
    <w:rsid w:val="00E36AE4"/>
    <w:rsid w:val="00E37C7F"/>
    <w:rsid w:val="00E37D94"/>
    <w:rsid w:val="00E4027A"/>
    <w:rsid w:val="00E4037D"/>
    <w:rsid w:val="00E40B56"/>
    <w:rsid w:val="00E41A51"/>
    <w:rsid w:val="00E421C5"/>
    <w:rsid w:val="00E43B34"/>
    <w:rsid w:val="00E43E6A"/>
    <w:rsid w:val="00E44183"/>
    <w:rsid w:val="00E45464"/>
    <w:rsid w:val="00E4549F"/>
    <w:rsid w:val="00E45778"/>
    <w:rsid w:val="00E45FF2"/>
    <w:rsid w:val="00E463FE"/>
    <w:rsid w:val="00E470A2"/>
    <w:rsid w:val="00E503A4"/>
    <w:rsid w:val="00E51005"/>
    <w:rsid w:val="00E51EB7"/>
    <w:rsid w:val="00E51F42"/>
    <w:rsid w:val="00E5230D"/>
    <w:rsid w:val="00E524B6"/>
    <w:rsid w:val="00E5271D"/>
    <w:rsid w:val="00E5322F"/>
    <w:rsid w:val="00E539BB"/>
    <w:rsid w:val="00E55768"/>
    <w:rsid w:val="00E55F28"/>
    <w:rsid w:val="00E5618B"/>
    <w:rsid w:val="00E5628C"/>
    <w:rsid w:val="00E575A3"/>
    <w:rsid w:val="00E576B6"/>
    <w:rsid w:val="00E61DB4"/>
    <w:rsid w:val="00E623CC"/>
    <w:rsid w:val="00E62A78"/>
    <w:rsid w:val="00E6310D"/>
    <w:rsid w:val="00E636B1"/>
    <w:rsid w:val="00E640D3"/>
    <w:rsid w:val="00E641AB"/>
    <w:rsid w:val="00E645A6"/>
    <w:rsid w:val="00E64D71"/>
    <w:rsid w:val="00E64DA6"/>
    <w:rsid w:val="00E65638"/>
    <w:rsid w:val="00E65664"/>
    <w:rsid w:val="00E6615E"/>
    <w:rsid w:val="00E70391"/>
    <w:rsid w:val="00E71E47"/>
    <w:rsid w:val="00E71E69"/>
    <w:rsid w:val="00E743AB"/>
    <w:rsid w:val="00E7481F"/>
    <w:rsid w:val="00E74C41"/>
    <w:rsid w:val="00E7516C"/>
    <w:rsid w:val="00E760E6"/>
    <w:rsid w:val="00E77A0F"/>
    <w:rsid w:val="00E8062F"/>
    <w:rsid w:val="00E81741"/>
    <w:rsid w:val="00E81EDC"/>
    <w:rsid w:val="00E82754"/>
    <w:rsid w:val="00E83A46"/>
    <w:rsid w:val="00E845CE"/>
    <w:rsid w:val="00E8461C"/>
    <w:rsid w:val="00E85BEA"/>
    <w:rsid w:val="00E86BB9"/>
    <w:rsid w:val="00E86DF3"/>
    <w:rsid w:val="00E87838"/>
    <w:rsid w:val="00E87BA9"/>
    <w:rsid w:val="00E925CF"/>
    <w:rsid w:val="00E932F8"/>
    <w:rsid w:val="00E938DD"/>
    <w:rsid w:val="00E93D02"/>
    <w:rsid w:val="00E93E60"/>
    <w:rsid w:val="00E94BDC"/>
    <w:rsid w:val="00E95769"/>
    <w:rsid w:val="00E957C0"/>
    <w:rsid w:val="00E959DD"/>
    <w:rsid w:val="00E9644B"/>
    <w:rsid w:val="00E974A8"/>
    <w:rsid w:val="00EA1AF4"/>
    <w:rsid w:val="00EA35F2"/>
    <w:rsid w:val="00EA3D63"/>
    <w:rsid w:val="00EA61D4"/>
    <w:rsid w:val="00EA64E2"/>
    <w:rsid w:val="00EA7C7E"/>
    <w:rsid w:val="00EA7D5B"/>
    <w:rsid w:val="00EB2C89"/>
    <w:rsid w:val="00EB2F5F"/>
    <w:rsid w:val="00EB40F7"/>
    <w:rsid w:val="00EB626B"/>
    <w:rsid w:val="00EB7757"/>
    <w:rsid w:val="00EB7961"/>
    <w:rsid w:val="00EC0A9B"/>
    <w:rsid w:val="00EC1F4F"/>
    <w:rsid w:val="00EC4308"/>
    <w:rsid w:val="00EC43B8"/>
    <w:rsid w:val="00EC675A"/>
    <w:rsid w:val="00EC765C"/>
    <w:rsid w:val="00EC7BA2"/>
    <w:rsid w:val="00EC7C85"/>
    <w:rsid w:val="00ED1A49"/>
    <w:rsid w:val="00ED21B5"/>
    <w:rsid w:val="00ED2C3A"/>
    <w:rsid w:val="00ED3326"/>
    <w:rsid w:val="00ED3DE2"/>
    <w:rsid w:val="00ED3F63"/>
    <w:rsid w:val="00ED409A"/>
    <w:rsid w:val="00ED43DA"/>
    <w:rsid w:val="00ED6C19"/>
    <w:rsid w:val="00ED6CD3"/>
    <w:rsid w:val="00ED7564"/>
    <w:rsid w:val="00ED7B1E"/>
    <w:rsid w:val="00ED7E93"/>
    <w:rsid w:val="00EE15F8"/>
    <w:rsid w:val="00EE1A76"/>
    <w:rsid w:val="00EE262D"/>
    <w:rsid w:val="00EE279F"/>
    <w:rsid w:val="00EE297E"/>
    <w:rsid w:val="00EE30D8"/>
    <w:rsid w:val="00EE3831"/>
    <w:rsid w:val="00EE3C0B"/>
    <w:rsid w:val="00EE4123"/>
    <w:rsid w:val="00EE453D"/>
    <w:rsid w:val="00EE571A"/>
    <w:rsid w:val="00EE792E"/>
    <w:rsid w:val="00EF0CAA"/>
    <w:rsid w:val="00EF1B90"/>
    <w:rsid w:val="00EF1C10"/>
    <w:rsid w:val="00EF2001"/>
    <w:rsid w:val="00EF233B"/>
    <w:rsid w:val="00EF2B46"/>
    <w:rsid w:val="00EF30F7"/>
    <w:rsid w:val="00EF3E88"/>
    <w:rsid w:val="00EF4D94"/>
    <w:rsid w:val="00EF60DC"/>
    <w:rsid w:val="00F03B70"/>
    <w:rsid w:val="00F062CD"/>
    <w:rsid w:val="00F06AB6"/>
    <w:rsid w:val="00F11370"/>
    <w:rsid w:val="00F121D0"/>
    <w:rsid w:val="00F12444"/>
    <w:rsid w:val="00F12E13"/>
    <w:rsid w:val="00F148E9"/>
    <w:rsid w:val="00F1559A"/>
    <w:rsid w:val="00F15672"/>
    <w:rsid w:val="00F15865"/>
    <w:rsid w:val="00F17593"/>
    <w:rsid w:val="00F17705"/>
    <w:rsid w:val="00F17AD3"/>
    <w:rsid w:val="00F21677"/>
    <w:rsid w:val="00F2208E"/>
    <w:rsid w:val="00F2303A"/>
    <w:rsid w:val="00F23428"/>
    <w:rsid w:val="00F25BB2"/>
    <w:rsid w:val="00F26F2D"/>
    <w:rsid w:val="00F27C4F"/>
    <w:rsid w:val="00F314D1"/>
    <w:rsid w:val="00F32456"/>
    <w:rsid w:val="00F3286D"/>
    <w:rsid w:val="00F33020"/>
    <w:rsid w:val="00F33F53"/>
    <w:rsid w:val="00F351B4"/>
    <w:rsid w:val="00F3541D"/>
    <w:rsid w:val="00F406A6"/>
    <w:rsid w:val="00F40C93"/>
    <w:rsid w:val="00F41464"/>
    <w:rsid w:val="00F41836"/>
    <w:rsid w:val="00F41BCD"/>
    <w:rsid w:val="00F4217E"/>
    <w:rsid w:val="00F42786"/>
    <w:rsid w:val="00F43D95"/>
    <w:rsid w:val="00F443F5"/>
    <w:rsid w:val="00F4671C"/>
    <w:rsid w:val="00F46FA1"/>
    <w:rsid w:val="00F477E2"/>
    <w:rsid w:val="00F47B98"/>
    <w:rsid w:val="00F513AB"/>
    <w:rsid w:val="00F51CA9"/>
    <w:rsid w:val="00F51E06"/>
    <w:rsid w:val="00F53470"/>
    <w:rsid w:val="00F54EAB"/>
    <w:rsid w:val="00F5507E"/>
    <w:rsid w:val="00F55218"/>
    <w:rsid w:val="00F564B8"/>
    <w:rsid w:val="00F56C60"/>
    <w:rsid w:val="00F57171"/>
    <w:rsid w:val="00F577D8"/>
    <w:rsid w:val="00F57950"/>
    <w:rsid w:val="00F579C3"/>
    <w:rsid w:val="00F62196"/>
    <w:rsid w:val="00F62BFE"/>
    <w:rsid w:val="00F65E22"/>
    <w:rsid w:val="00F66626"/>
    <w:rsid w:val="00F70AB4"/>
    <w:rsid w:val="00F7131D"/>
    <w:rsid w:val="00F73177"/>
    <w:rsid w:val="00F74283"/>
    <w:rsid w:val="00F74777"/>
    <w:rsid w:val="00F74FEF"/>
    <w:rsid w:val="00F753FF"/>
    <w:rsid w:val="00F759D5"/>
    <w:rsid w:val="00F77A6A"/>
    <w:rsid w:val="00F77D79"/>
    <w:rsid w:val="00F81CDD"/>
    <w:rsid w:val="00F81DFA"/>
    <w:rsid w:val="00F823D9"/>
    <w:rsid w:val="00F8354A"/>
    <w:rsid w:val="00F85D1B"/>
    <w:rsid w:val="00F86752"/>
    <w:rsid w:val="00F869EB"/>
    <w:rsid w:val="00F9074E"/>
    <w:rsid w:val="00F90F7B"/>
    <w:rsid w:val="00F915B9"/>
    <w:rsid w:val="00F9221D"/>
    <w:rsid w:val="00F92E0F"/>
    <w:rsid w:val="00F93695"/>
    <w:rsid w:val="00F93948"/>
    <w:rsid w:val="00F946C3"/>
    <w:rsid w:val="00F95835"/>
    <w:rsid w:val="00F95B71"/>
    <w:rsid w:val="00F95BCA"/>
    <w:rsid w:val="00F9692C"/>
    <w:rsid w:val="00F96D16"/>
    <w:rsid w:val="00F97AF3"/>
    <w:rsid w:val="00F97DE1"/>
    <w:rsid w:val="00FA1119"/>
    <w:rsid w:val="00FA18B1"/>
    <w:rsid w:val="00FA192D"/>
    <w:rsid w:val="00FA1A83"/>
    <w:rsid w:val="00FA2241"/>
    <w:rsid w:val="00FA2405"/>
    <w:rsid w:val="00FA27BF"/>
    <w:rsid w:val="00FA2DD4"/>
    <w:rsid w:val="00FA3948"/>
    <w:rsid w:val="00FA43D2"/>
    <w:rsid w:val="00FA56D8"/>
    <w:rsid w:val="00FA6D50"/>
    <w:rsid w:val="00FA7B5D"/>
    <w:rsid w:val="00FA7E4C"/>
    <w:rsid w:val="00FB1EDD"/>
    <w:rsid w:val="00FB35A1"/>
    <w:rsid w:val="00FB3724"/>
    <w:rsid w:val="00FB3A95"/>
    <w:rsid w:val="00FB3FC0"/>
    <w:rsid w:val="00FB529B"/>
    <w:rsid w:val="00FB57DD"/>
    <w:rsid w:val="00FB7281"/>
    <w:rsid w:val="00FC027D"/>
    <w:rsid w:val="00FC04EE"/>
    <w:rsid w:val="00FC0519"/>
    <w:rsid w:val="00FC0AE6"/>
    <w:rsid w:val="00FC0C9B"/>
    <w:rsid w:val="00FC136E"/>
    <w:rsid w:val="00FC1FB9"/>
    <w:rsid w:val="00FC2504"/>
    <w:rsid w:val="00FC308D"/>
    <w:rsid w:val="00FC595F"/>
    <w:rsid w:val="00FC6371"/>
    <w:rsid w:val="00FC7AC7"/>
    <w:rsid w:val="00FC7CF4"/>
    <w:rsid w:val="00FC7D20"/>
    <w:rsid w:val="00FD10CB"/>
    <w:rsid w:val="00FD2230"/>
    <w:rsid w:val="00FD2CCE"/>
    <w:rsid w:val="00FD465B"/>
    <w:rsid w:val="00FD5488"/>
    <w:rsid w:val="00FD5E5E"/>
    <w:rsid w:val="00FD6C04"/>
    <w:rsid w:val="00FD6D60"/>
    <w:rsid w:val="00FD7141"/>
    <w:rsid w:val="00FE0F75"/>
    <w:rsid w:val="00FE12A6"/>
    <w:rsid w:val="00FE1678"/>
    <w:rsid w:val="00FE32FD"/>
    <w:rsid w:val="00FE37F0"/>
    <w:rsid w:val="00FE38FE"/>
    <w:rsid w:val="00FE408B"/>
    <w:rsid w:val="00FE4BCB"/>
    <w:rsid w:val="00FE5279"/>
    <w:rsid w:val="00FE5596"/>
    <w:rsid w:val="00FE596D"/>
    <w:rsid w:val="00FE72F9"/>
    <w:rsid w:val="00FE7C33"/>
    <w:rsid w:val="00FF1125"/>
    <w:rsid w:val="00FF2217"/>
    <w:rsid w:val="00FF3017"/>
    <w:rsid w:val="00FF3833"/>
    <w:rsid w:val="00FF40CE"/>
    <w:rsid w:val="00FF452F"/>
    <w:rsid w:val="00FF49D2"/>
    <w:rsid w:val="00FF5138"/>
    <w:rsid w:val="00FF73A0"/>
    <w:rsid w:val="00FF7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D70D3BF"/>
  <w14:defaultImageDpi w14:val="0"/>
  <w15:docId w15:val="{CF100ED4-BB03-42FF-9D25-16795ABF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78F4"/>
    <w:rPr>
      <w:rFonts w:ascii="Times New Roman" w:hAnsi="Times New Roman" w:cs="Times New Roman"/>
      <w:sz w:val="24"/>
      <w:szCs w:val="24"/>
      <w:lang w:val="ru-RU" w:eastAsia="ru-RU"/>
    </w:rPr>
  </w:style>
  <w:style w:type="paragraph" w:styleId="2">
    <w:name w:val="heading 2"/>
    <w:basedOn w:val="a"/>
    <w:next w:val="a"/>
    <w:link w:val="20"/>
    <w:uiPriority w:val="9"/>
    <w:qFormat/>
    <w:locked/>
    <w:rsid w:val="00F25BB2"/>
    <w:pPr>
      <w:jc w:val="center"/>
      <w:outlineLvl w:val="1"/>
    </w:pPr>
    <w:rPr>
      <w:b/>
      <w:sz w:val="22"/>
      <w:szCs w:val="22"/>
      <w:lang w:val="uk-UA"/>
    </w:rPr>
  </w:style>
  <w:style w:type="paragraph" w:styleId="3">
    <w:name w:val="heading 3"/>
    <w:basedOn w:val="a"/>
    <w:next w:val="a"/>
    <w:link w:val="30"/>
    <w:uiPriority w:val="9"/>
    <w:semiHidden/>
    <w:unhideWhenUsed/>
    <w:qFormat/>
    <w:locked/>
    <w:rsid w:val="00281BF1"/>
    <w:pPr>
      <w:keepNext/>
      <w:keepLines/>
      <w:spacing w:before="40"/>
      <w:outlineLvl w:val="2"/>
    </w:pPr>
    <w:rPr>
      <w:rFonts w:asciiTheme="majorHAnsi" w:eastAsiaTheme="majorEastAsia" w:hAnsiTheme="majorHAnsi"/>
      <w:color w:val="1F4D78" w:themeColor="accent1" w:themeShade="7F"/>
    </w:rPr>
  </w:style>
  <w:style w:type="paragraph" w:styleId="4">
    <w:name w:val="heading 4"/>
    <w:basedOn w:val="a"/>
    <w:next w:val="a"/>
    <w:link w:val="40"/>
    <w:uiPriority w:val="9"/>
    <w:semiHidden/>
    <w:unhideWhenUsed/>
    <w:qFormat/>
    <w:locked/>
    <w:rsid w:val="009D093E"/>
    <w:pPr>
      <w:keepNext/>
      <w:keepLines/>
      <w:spacing w:before="40"/>
      <w:outlineLvl w:val="3"/>
    </w:pPr>
    <w:rPr>
      <w:rFonts w:asciiTheme="majorHAnsi" w:eastAsiaTheme="majorEastAsia" w:hAnsiTheme="majorHAnsi"/>
      <w:i/>
      <w:iCs/>
      <w:color w:val="2E74B5" w:themeColor="accent1" w:themeShade="BF"/>
    </w:rPr>
  </w:style>
  <w:style w:type="paragraph" w:styleId="9">
    <w:name w:val="heading 9"/>
    <w:basedOn w:val="a"/>
    <w:next w:val="a"/>
    <w:link w:val="90"/>
    <w:uiPriority w:val="9"/>
    <w:semiHidden/>
    <w:unhideWhenUsed/>
    <w:qFormat/>
    <w:locked/>
    <w:rsid w:val="00FF3017"/>
    <w:pPr>
      <w:keepNext/>
      <w:keepLines/>
      <w:spacing w:before="40"/>
      <w:outlineLvl w:val="8"/>
    </w:pPr>
    <w:rPr>
      <w:rFonts w:asciiTheme="majorHAnsi" w:eastAsiaTheme="majorEastAsia" w:hAnsiTheme="majorHAns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locked/>
    <w:rsid w:val="00F25BB2"/>
    <w:rPr>
      <w:rFonts w:ascii="Times New Roman" w:hAnsi="Times New Roman" w:cs="Times New Roman"/>
      <w:b/>
      <w:sz w:val="22"/>
      <w:lang w:val="uk-UA" w:eastAsia="x-none"/>
    </w:rPr>
  </w:style>
  <w:style w:type="character" w:customStyle="1" w:styleId="30">
    <w:name w:val="Заголовок 3 Знак"/>
    <w:basedOn w:val="a0"/>
    <w:link w:val="3"/>
    <w:uiPriority w:val="9"/>
    <w:semiHidden/>
    <w:locked/>
    <w:rsid w:val="00281BF1"/>
    <w:rPr>
      <w:rFonts w:asciiTheme="majorHAnsi" w:eastAsiaTheme="majorEastAsia" w:hAnsiTheme="majorHAnsi" w:cs="Times New Roman"/>
      <w:color w:val="1F4D78" w:themeColor="accent1" w:themeShade="7F"/>
      <w:sz w:val="24"/>
      <w:szCs w:val="24"/>
      <w:lang w:val="ru-RU" w:eastAsia="ru-RU"/>
    </w:rPr>
  </w:style>
  <w:style w:type="character" w:customStyle="1" w:styleId="40">
    <w:name w:val="Заголовок 4 Знак"/>
    <w:basedOn w:val="a0"/>
    <w:link w:val="4"/>
    <w:uiPriority w:val="9"/>
    <w:semiHidden/>
    <w:locked/>
    <w:rsid w:val="009D093E"/>
    <w:rPr>
      <w:rFonts w:asciiTheme="majorHAnsi" w:eastAsiaTheme="majorEastAsia" w:hAnsiTheme="majorHAnsi" w:cs="Times New Roman"/>
      <w:i/>
      <w:iCs/>
      <w:color w:val="2E74B5" w:themeColor="accent1" w:themeShade="BF"/>
      <w:sz w:val="24"/>
      <w:szCs w:val="24"/>
      <w:lang w:val="ru-RU" w:eastAsia="ru-RU"/>
    </w:rPr>
  </w:style>
  <w:style w:type="character" w:customStyle="1" w:styleId="90">
    <w:name w:val="Заголовок 9 Знак"/>
    <w:basedOn w:val="a0"/>
    <w:link w:val="9"/>
    <w:uiPriority w:val="9"/>
    <w:semiHidden/>
    <w:locked/>
    <w:rsid w:val="00FF3017"/>
    <w:rPr>
      <w:rFonts w:asciiTheme="majorHAnsi" w:eastAsiaTheme="majorEastAsia" w:hAnsiTheme="majorHAnsi" w:cs="Times New Roman"/>
      <w:i/>
      <w:iCs/>
      <w:color w:val="272727" w:themeColor="text1" w:themeTint="D8"/>
      <w:sz w:val="21"/>
      <w:szCs w:val="21"/>
      <w:lang w:val="ru-RU" w:eastAsia="ru-RU"/>
    </w:rPr>
  </w:style>
  <w:style w:type="paragraph" w:styleId="a3">
    <w:name w:val="Balloon Text"/>
    <w:basedOn w:val="a"/>
    <w:link w:val="a4"/>
    <w:uiPriority w:val="99"/>
    <w:semiHidden/>
    <w:rsid w:val="007E78F4"/>
    <w:rPr>
      <w:rFonts w:ascii="Tahoma" w:hAnsi="Tahoma" w:cs="Tahoma"/>
      <w:sz w:val="16"/>
      <w:szCs w:val="16"/>
    </w:rPr>
  </w:style>
  <w:style w:type="character" w:styleId="a5">
    <w:name w:val="footnote reference"/>
    <w:basedOn w:val="a0"/>
    <w:uiPriority w:val="99"/>
    <w:semiHidden/>
    <w:rsid w:val="007E78F4"/>
    <w:rPr>
      <w:rFonts w:cs="Times New Roman"/>
      <w:vertAlign w:val="superscript"/>
    </w:rPr>
  </w:style>
  <w:style w:type="character" w:customStyle="1" w:styleId="a4">
    <w:name w:val="Текст выноски Знак"/>
    <w:basedOn w:val="a0"/>
    <w:link w:val="a3"/>
    <w:uiPriority w:val="99"/>
    <w:semiHidden/>
    <w:locked/>
    <w:rsid w:val="007E78F4"/>
    <w:rPr>
      <w:rFonts w:ascii="Tahoma" w:hAnsi="Tahoma" w:cs="Times New Roman"/>
      <w:sz w:val="16"/>
      <w:lang w:val="x-none" w:eastAsia="ru-RU"/>
    </w:rPr>
  </w:style>
  <w:style w:type="paragraph" w:styleId="a6">
    <w:name w:val="annotation text"/>
    <w:basedOn w:val="a"/>
    <w:link w:val="a7"/>
    <w:uiPriority w:val="99"/>
    <w:rsid w:val="007E78F4"/>
    <w:rPr>
      <w:sz w:val="20"/>
      <w:szCs w:val="20"/>
    </w:rPr>
  </w:style>
  <w:style w:type="character" w:styleId="a8">
    <w:name w:val="annotation reference"/>
    <w:basedOn w:val="a0"/>
    <w:uiPriority w:val="99"/>
    <w:rsid w:val="007E78F4"/>
    <w:rPr>
      <w:rFonts w:cs="Times New Roman"/>
      <w:sz w:val="16"/>
    </w:rPr>
  </w:style>
  <w:style w:type="character" w:customStyle="1" w:styleId="a7">
    <w:name w:val="Текст примечания Знак"/>
    <w:basedOn w:val="a0"/>
    <w:link w:val="a6"/>
    <w:uiPriority w:val="99"/>
    <w:locked/>
    <w:rsid w:val="007E78F4"/>
    <w:rPr>
      <w:rFonts w:ascii="Times New Roman" w:hAnsi="Times New Roman" w:cs="Times New Roman"/>
      <w:sz w:val="20"/>
      <w:lang w:val="x-none" w:eastAsia="ru-RU"/>
    </w:rPr>
  </w:style>
  <w:style w:type="character" w:customStyle="1" w:styleId="msoins0">
    <w:name w:val="msoins"/>
    <w:rsid w:val="007E78F4"/>
  </w:style>
  <w:style w:type="paragraph" w:styleId="a9">
    <w:name w:val="Normal (Web)"/>
    <w:basedOn w:val="a"/>
    <w:link w:val="aa"/>
    <w:uiPriority w:val="99"/>
    <w:rsid w:val="007E78F4"/>
    <w:pPr>
      <w:spacing w:before="100" w:beforeAutospacing="1" w:after="100" w:afterAutospacing="1"/>
    </w:pPr>
    <w:rPr>
      <w:rFonts w:ascii="Arial Unicode MS" w:cs="Arial Unicode MS"/>
    </w:rPr>
  </w:style>
  <w:style w:type="paragraph" w:styleId="21">
    <w:name w:val="Body Text 2"/>
    <w:basedOn w:val="a"/>
    <w:link w:val="22"/>
    <w:uiPriority w:val="99"/>
    <w:rsid w:val="007E78F4"/>
    <w:pPr>
      <w:jc w:val="both"/>
    </w:pPr>
    <w:rPr>
      <w:rFonts w:ascii="Century Gothic" w:hAnsi="Century Gothic"/>
      <w:b/>
      <w:i/>
      <w:sz w:val="20"/>
      <w:szCs w:val="20"/>
      <w:u w:val="single"/>
      <w:lang w:val="uk-UA"/>
    </w:rPr>
  </w:style>
  <w:style w:type="paragraph" w:styleId="ab">
    <w:name w:val="Title"/>
    <w:basedOn w:val="a"/>
    <w:link w:val="ac"/>
    <w:uiPriority w:val="99"/>
    <w:qFormat/>
    <w:rsid w:val="007E78F4"/>
    <w:pPr>
      <w:jc w:val="center"/>
    </w:pPr>
    <w:rPr>
      <w:b/>
      <w:bCs/>
      <w:sz w:val="26"/>
      <w:szCs w:val="26"/>
      <w:lang w:val="uk-UA"/>
    </w:rPr>
  </w:style>
  <w:style w:type="character" w:customStyle="1" w:styleId="22">
    <w:name w:val="Основной текст 2 Знак"/>
    <w:basedOn w:val="a0"/>
    <w:link w:val="21"/>
    <w:uiPriority w:val="99"/>
    <w:locked/>
    <w:rsid w:val="007E78F4"/>
    <w:rPr>
      <w:rFonts w:ascii="Century Gothic" w:hAnsi="Century Gothic" w:cs="Times New Roman"/>
      <w:b/>
      <w:i/>
      <w:sz w:val="20"/>
      <w:u w:val="single"/>
      <w:lang w:val="uk-UA" w:eastAsia="ru-RU"/>
    </w:rPr>
  </w:style>
  <w:style w:type="paragraph" w:customStyle="1" w:styleId="Default">
    <w:name w:val="Default"/>
    <w:uiPriority w:val="99"/>
    <w:rsid w:val="007E78F4"/>
    <w:pPr>
      <w:autoSpaceDE w:val="0"/>
      <w:autoSpaceDN w:val="0"/>
      <w:adjustRightInd w:val="0"/>
    </w:pPr>
    <w:rPr>
      <w:rFonts w:ascii="Times New Roman" w:hAnsi="Times New Roman" w:cs="Times New Roman"/>
      <w:color w:val="000000"/>
      <w:sz w:val="24"/>
      <w:szCs w:val="24"/>
      <w:lang w:val="ru-RU" w:eastAsia="ru-RU"/>
    </w:rPr>
  </w:style>
  <w:style w:type="character" w:customStyle="1" w:styleId="ac">
    <w:name w:val="Заголовок Знак"/>
    <w:basedOn w:val="a0"/>
    <w:link w:val="ab"/>
    <w:uiPriority w:val="99"/>
    <w:locked/>
    <w:rsid w:val="007E78F4"/>
    <w:rPr>
      <w:rFonts w:ascii="Times New Roman" w:hAnsi="Times New Roman" w:cs="Times New Roman"/>
      <w:b/>
      <w:sz w:val="26"/>
      <w:lang w:val="uk-UA" w:eastAsia="ru-RU"/>
    </w:rPr>
  </w:style>
  <w:style w:type="paragraph" w:customStyle="1" w:styleId="1">
    <w:name w:val="Стиль1"/>
    <w:basedOn w:val="a"/>
    <w:uiPriority w:val="99"/>
    <w:rsid w:val="007E78F4"/>
    <w:pPr>
      <w:autoSpaceDE w:val="0"/>
      <w:autoSpaceDN w:val="0"/>
      <w:jc w:val="both"/>
    </w:pPr>
    <w:rPr>
      <w:sz w:val="20"/>
    </w:rPr>
  </w:style>
  <w:style w:type="character" w:styleId="ad">
    <w:name w:val="Hyperlink"/>
    <w:basedOn w:val="a0"/>
    <w:uiPriority w:val="99"/>
    <w:rsid w:val="007E78F4"/>
    <w:rPr>
      <w:rFonts w:cs="Times New Roman"/>
      <w:color w:val="0000FF"/>
      <w:u w:val="single"/>
    </w:rPr>
  </w:style>
  <w:style w:type="paragraph" w:styleId="ae">
    <w:name w:val="List Paragraph"/>
    <w:basedOn w:val="a"/>
    <w:uiPriority w:val="34"/>
    <w:qFormat/>
    <w:rsid w:val="007E78F4"/>
    <w:pPr>
      <w:ind w:left="720"/>
      <w:contextualSpacing/>
    </w:pPr>
  </w:style>
  <w:style w:type="paragraph" w:customStyle="1" w:styleId="af">
    <w:name w:val="Íîđěŕльнűй"/>
    <w:rsid w:val="007E78F4"/>
    <w:pPr>
      <w:widowControl w:val="0"/>
      <w:autoSpaceDE w:val="0"/>
      <w:autoSpaceDN w:val="0"/>
      <w:adjustRightInd w:val="0"/>
    </w:pPr>
    <w:rPr>
      <w:rFonts w:ascii="TimesET" w:hAnsi="TimesET" w:cs="Times New Roman"/>
      <w:sz w:val="24"/>
      <w:szCs w:val="24"/>
      <w:lang w:val="ru-RU" w:eastAsia="ru-RU"/>
    </w:rPr>
  </w:style>
  <w:style w:type="paragraph" w:customStyle="1" w:styleId="10">
    <w:name w:val="Без интервала1"/>
    <w:uiPriority w:val="99"/>
    <w:rsid w:val="007E78F4"/>
    <w:rPr>
      <w:rFonts w:cs="Times New Roman"/>
      <w:sz w:val="22"/>
      <w:szCs w:val="22"/>
      <w:lang w:val="ru-RU"/>
    </w:rPr>
  </w:style>
  <w:style w:type="paragraph" w:customStyle="1" w:styleId="11">
    <w:name w:val="Абзац списка1"/>
    <w:basedOn w:val="a"/>
    <w:uiPriority w:val="99"/>
    <w:rsid w:val="007E78F4"/>
    <w:pPr>
      <w:spacing w:after="200" w:line="276" w:lineRule="auto"/>
      <w:ind w:left="720"/>
      <w:contextualSpacing/>
    </w:pPr>
    <w:rPr>
      <w:rFonts w:ascii="Calibri" w:hAnsi="Calibri"/>
      <w:sz w:val="22"/>
      <w:szCs w:val="22"/>
      <w:lang w:eastAsia="en-US"/>
    </w:rPr>
  </w:style>
  <w:style w:type="paragraph" w:styleId="af0">
    <w:name w:val="Body Text"/>
    <w:basedOn w:val="a"/>
    <w:link w:val="af1"/>
    <w:uiPriority w:val="99"/>
    <w:semiHidden/>
    <w:rsid w:val="007E78F4"/>
    <w:pPr>
      <w:spacing w:after="120"/>
    </w:pPr>
  </w:style>
  <w:style w:type="character" w:customStyle="1" w:styleId="hotnobr">
    <w:name w:val="hot nobr"/>
    <w:uiPriority w:val="99"/>
    <w:rsid w:val="007E78F4"/>
  </w:style>
  <w:style w:type="character" w:customStyle="1" w:styleId="af1">
    <w:name w:val="Основной текст Знак"/>
    <w:basedOn w:val="a0"/>
    <w:link w:val="af0"/>
    <w:uiPriority w:val="99"/>
    <w:semiHidden/>
    <w:locked/>
    <w:rsid w:val="007E78F4"/>
    <w:rPr>
      <w:rFonts w:ascii="Times New Roman" w:hAnsi="Times New Roman" w:cs="Times New Roman"/>
      <w:sz w:val="24"/>
      <w:lang w:val="x-none" w:eastAsia="ru-RU"/>
    </w:rPr>
  </w:style>
  <w:style w:type="paragraph" w:customStyle="1" w:styleId="Iauiue">
    <w:name w:val="Iau?iue"/>
    <w:uiPriority w:val="99"/>
    <w:rsid w:val="007E78F4"/>
    <w:rPr>
      <w:rFonts w:ascii="Times New Roman" w:hAnsi="Times New Roman" w:cs="Times New Roman"/>
      <w:lang w:eastAsia="ru-RU"/>
    </w:rPr>
  </w:style>
  <w:style w:type="paragraph" w:styleId="af2">
    <w:name w:val="annotation subject"/>
    <w:basedOn w:val="a6"/>
    <w:next w:val="a6"/>
    <w:link w:val="af3"/>
    <w:uiPriority w:val="99"/>
    <w:semiHidden/>
    <w:rsid w:val="006C1980"/>
    <w:rPr>
      <w:b/>
      <w:bCs/>
    </w:rPr>
  </w:style>
  <w:style w:type="paragraph" w:styleId="af4">
    <w:name w:val="header"/>
    <w:basedOn w:val="a"/>
    <w:link w:val="af5"/>
    <w:uiPriority w:val="99"/>
    <w:rsid w:val="00083314"/>
    <w:pPr>
      <w:tabs>
        <w:tab w:val="center" w:pos="4677"/>
        <w:tab w:val="right" w:pos="9355"/>
      </w:tabs>
    </w:pPr>
    <w:rPr>
      <w:rFonts w:ascii="Calibri" w:hAnsi="Calibri"/>
      <w:szCs w:val="20"/>
    </w:rPr>
  </w:style>
  <w:style w:type="character" w:customStyle="1" w:styleId="af3">
    <w:name w:val="Тема примечания Знак"/>
    <w:basedOn w:val="a7"/>
    <w:link w:val="af2"/>
    <w:uiPriority w:val="99"/>
    <w:semiHidden/>
    <w:locked/>
    <w:rsid w:val="006C1980"/>
    <w:rPr>
      <w:rFonts w:ascii="Times New Roman" w:hAnsi="Times New Roman" w:cs="Times New Roman"/>
      <w:b/>
      <w:sz w:val="20"/>
      <w:lang w:val="x-none" w:eastAsia="ru-RU"/>
    </w:rPr>
  </w:style>
  <w:style w:type="paragraph" w:styleId="af6">
    <w:name w:val="footer"/>
    <w:basedOn w:val="a"/>
    <w:link w:val="af7"/>
    <w:uiPriority w:val="99"/>
    <w:unhideWhenUsed/>
    <w:rsid w:val="00183ECD"/>
    <w:pPr>
      <w:tabs>
        <w:tab w:val="center" w:pos="4677"/>
        <w:tab w:val="right" w:pos="9355"/>
      </w:tabs>
    </w:pPr>
  </w:style>
  <w:style w:type="character" w:customStyle="1" w:styleId="af5">
    <w:name w:val="Верхний колонтитул Знак"/>
    <w:basedOn w:val="a0"/>
    <w:link w:val="af4"/>
    <w:uiPriority w:val="99"/>
    <w:locked/>
    <w:rPr>
      <w:rFonts w:ascii="Times New Roman" w:hAnsi="Times New Roman" w:cs="Times New Roman"/>
      <w:sz w:val="24"/>
    </w:rPr>
  </w:style>
  <w:style w:type="paragraph" w:styleId="af8">
    <w:name w:val="footnote text"/>
    <w:basedOn w:val="a"/>
    <w:link w:val="af9"/>
    <w:uiPriority w:val="99"/>
    <w:semiHidden/>
    <w:rsid w:val="00F25BB2"/>
    <w:rPr>
      <w:sz w:val="20"/>
      <w:szCs w:val="20"/>
      <w:lang w:val="uk-UA"/>
    </w:rPr>
  </w:style>
  <w:style w:type="character" w:customStyle="1" w:styleId="af7">
    <w:name w:val="Нижний колонтитул Знак"/>
    <w:basedOn w:val="a0"/>
    <w:link w:val="af6"/>
    <w:uiPriority w:val="99"/>
    <w:locked/>
    <w:rsid w:val="00183ECD"/>
    <w:rPr>
      <w:rFonts w:ascii="Times New Roman" w:hAnsi="Times New Roman" w:cs="Times New Roman"/>
      <w:sz w:val="24"/>
    </w:rPr>
  </w:style>
  <w:style w:type="paragraph" w:styleId="afa">
    <w:name w:val="Revision"/>
    <w:hidden/>
    <w:uiPriority w:val="99"/>
    <w:semiHidden/>
    <w:rsid w:val="00DD7F13"/>
    <w:rPr>
      <w:rFonts w:ascii="Times New Roman" w:hAnsi="Times New Roman" w:cs="Times New Roman"/>
      <w:sz w:val="24"/>
      <w:szCs w:val="24"/>
      <w:lang w:val="ru-RU" w:eastAsia="ru-RU"/>
    </w:rPr>
  </w:style>
  <w:style w:type="character" w:customStyle="1" w:styleId="af9">
    <w:name w:val="Текст сноски Знак"/>
    <w:basedOn w:val="a0"/>
    <w:link w:val="af8"/>
    <w:uiPriority w:val="99"/>
    <w:semiHidden/>
    <w:locked/>
    <w:rsid w:val="00F25BB2"/>
    <w:rPr>
      <w:rFonts w:ascii="Times New Roman" w:hAnsi="Times New Roman" w:cs="Times New Roman"/>
      <w:lang w:val="x-none" w:eastAsia="x-none"/>
    </w:rPr>
  </w:style>
  <w:style w:type="character" w:customStyle="1" w:styleId="aa">
    <w:name w:val="Обычный (Интернет) Знак"/>
    <w:link w:val="a9"/>
    <w:locked/>
    <w:rsid w:val="009C7060"/>
    <w:rPr>
      <w:rFonts w:ascii="Arial Unicode MS" w:eastAsia="Times New Roman"/>
      <w:sz w:val="24"/>
    </w:rPr>
  </w:style>
  <w:style w:type="character" w:customStyle="1" w:styleId="rvts0">
    <w:name w:val="rvts0"/>
    <w:rsid w:val="009C7060"/>
  </w:style>
  <w:style w:type="paragraph" w:styleId="31">
    <w:name w:val="Body Text 3"/>
    <w:basedOn w:val="a"/>
    <w:link w:val="32"/>
    <w:uiPriority w:val="99"/>
    <w:semiHidden/>
    <w:unhideWhenUsed/>
    <w:rsid w:val="005865BB"/>
    <w:pPr>
      <w:spacing w:after="120"/>
    </w:pPr>
    <w:rPr>
      <w:sz w:val="16"/>
      <w:szCs w:val="16"/>
    </w:rPr>
  </w:style>
  <w:style w:type="character" w:customStyle="1" w:styleId="spelle">
    <w:name w:val="spelle"/>
    <w:basedOn w:val="a0"/>
    <w:rsid w:val="009A5CB3"/>
    <w:rPr>
      <w:rFonts w:cs="Times New Roman"/>
    </w:rPr>
  </w:style>
  <w:style w:type="character" w:customStyle="1" w:styleId="32">
    <w:name w:val="Основной текст 3 Знак"/>
    <w:basedOn w:val="a0"/>
    <w:link w:val="31"/>
    <w:uiPriority w:val="99"/>
    <w:semiHidden/>
    <w:locked/>
    <w:rsid w:val="005865BB"/>
    <w:rPr>
      <w:rFonts w:ascii="Times New Roman" w:hAnsi="Times New Roman" w:cs="Times New Roman"/>
      <w:sz w:val="16"/>
      <w:szCs w:val="16"/>
    </w:rPr>
  </w:style>
  <w:style w:type="paragraph" w:styleId="23">
    <w:name w:val="Body Text Indent 2"/>
    <w:basedOn w:val="a"/>
    <w:link w:val="24"/>
    <w:uiPriority w:val="99"/>
    <w:semiHidden/>
    <w:unhideWhenUsed/>
    <w:rsid w:val="00281BF1"/>
    <w:pPr>
      <w:spacing w:after="120" w:line="480" w:lineRule="auto"/>
      <w:ind w:left="283"/>
    </w:pPr>
  </w:style>
  <w:style w:type="paragraph" w:customStyle="1" w:styleId="ScheduleSubHeader2">
    <w:name w:val="Schedule Sub Header 2"/>
    <w:basedOn w:val="4"/>
    <w:rsid w:val="009D093E"/>
    <w:pPr>
      <w:keepLines w:val="0"/>
      <w:tabs>
        <w:tab w:val="left" w:pos="3970"/>
      </w:tabs>
      <w:spacing w:before="0"/>
    </w:pPr>
    <w:rPr>
      <w:rFonts w:ascii="Arial" w:eastAsia="Times New Roman" w:hAnsi="Arial"/>
      <w:b/>
      <w:bCs/>
      <w:i w:val="0"/>
      <w:iCs w:val="0"/>
      <w:color w:val="auto"/>
      <w:sz w:val="20"/>
      <w:szCs w:val="20"/>
      <w:lang w:val="en-GB" w:eastAsia="en-US"/>
    </w:rPr>
  </w:style>
  <w:style w:type="character" w:customStyle="1" w:styleId="24">
    <w:name w:val="Основной текст с отступом 2 Знак"/>
    <w:basedOn w:val="a0"/>
    <w:link w:val="23"/>
    <w:uiPriority w:val="99"/>
    <w:semiHidden/>
    <w:locked/>
    <w:rsid w:val="00281BF1"/>
    <w:rPr>
      <w:rFonts w:ascii="Times New Roman" w:hAnsi="Times New Roman" w:cs="Times New Roman"/>
      <w:sz w:val="24"/>
      <w:szCs w:val="24"/>
      <w:lang w:val="ru-RU" w:eastAsia="ru-RU"/>
    </w:rPr>
  </w:style>
  <w:style w:type="paragraph" w:styleId="33">
    <w:name w:val="Body Text Indent 3"/>
    <w:basedOn w:val="a"/>
    <w:link w:val="34"/>
    <w:uiPriority w:val="99"/>
    <w:semiHidden/>
    <w:unhideWhenUsed/>
    <w:rsid w:val="00F9221D"/>
    <w:pPr>
      <w:spacing w:after="120"/>
      <w:ind w:left="283"/>
    </w:pPr>
    <w:rPr>
      <w:sz w:val="16"/>
      <w:szCs w:val="16"/>
    </w:rPr>
  </w:style>
  <w:style w:type="table" w:styleId="afb">
    <w:name w:val="Table Grid"/>
    <w:basedOn w:val="a1"/>
    <w:uiPriority w:val="39"/>
    <w:locked/>
    <w:rsid w:val="002A7149"/>
    <w:rPr>
      <w:rFonts w:asciiTheme="minorHAnsi" w:hAnsiTheme="minorHAnsi" w:cs="Times New Roman"/>
      <w:sz w:val="22"/>
      <w:szCs w:val="22"/>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4">
    <w:name w:val="Основной текст с отступом 3 Знак"/>
    <w:basedOn w:val="a0"/>
    <w:link w:val="33"/>
    <w:uiPriority w:val="99"/>
    <w:semiHidden/>
    <w:locked/>
    <w:rsid w:val="00F9221D"/>
    <w:rPr>
      <w:rFonts w:ascii="Times New Roman" w:hAnsi="Times New Roman" w:cs="Times New Roman"/>
      <w:sz w:val="16"/>
      <w:szCs w:val="16"/>
      <w:lang w:val="ru-RU" w:eastAsia="ru-RU"/>
    </w:rPr>
  </w:style>
  <w:style w:type="paragraph" w:customStyle="1" w:styleId="afc">
    <w:name w:val="Стиль"/>
    <w:uiPriority w:val="99"/>
    <w:rsid w:val="002A7149"/>
    <w:pPr>
      <w:autoSpaceDE w:val="0"/>
      <w:autoSpaceDN w:val="0"/>
    </w:pPr>
    <w:rPr>
      <w:rFonts w:ascii="Times New Roman" w:hAnsi="Times New Roman" w:cs="Times New Roman"/>
      <w:lang w:val="ru-RU" w:eastAsia="ru-RU"/>
    </w:rPr>
  </w:style>
  <w:style w:type="paragraph" w:customStyle="1" w:styleId="25">
    <w:name w:val="Стиль2"/>
    <w:basedOn w:val="a"/>
    <w:next w:val="ab"/>
    <w:link w:val="afd"/>
    <w:uiPriority w:val="99"/>
    <w:qFormat/>
    <w:rsid w:val="00324C01"/>
    <w:pPr>
      <w:widowControl w:val="0"/>
      <w:autoSpaceDE w:val="0"/>
      <w:autoSpaceDN w:val="0"/>
      <w:adjustRightInd w:val="0"/>
      <w:jc w:val="center"/>
    </w:pPr>
    <w:rPr>
      <w:rFonts w:ascii="Calibri" w:hAnsi="Calibri" w:cs="Calibri"/>
      <w:b/>
      <w:bCs/>
      <w:sz w:val="28"/>
      <w:szCs w:val="28"/>
      <w:lang w:val="uk-UA" w:eastAsia="uk-UA"/>
    </w:rPr>
  </w:style>
  <w:style w:type="character" w:customStyle="1" w:styleId="afd">
    <w:name w:val="Название Знак"/>
    <w:link w:val="25"/>
    <w:uiPriority w:val="99"/>
    <w:locked/>
    <w:rsid w:val="00324C01"/>
    <w:rPr>
      <w:b/>
      <w:sz w:val="28"/>
      <w:lang w:val="uk-UA" w:eastAsia="x-none"/>
    </w:rPr>
  </w:style>
  <w:style w:type="character" w:styleId="afe">
    <w:name w:val="Placeholder Text"/>
    <w:basedOn w:val="a0"/>
    <w:uiPriority w:val="99"/>
    <w:semiHidden/>
    <w:rsid w:val="001F4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765902">
      <w:bodyDiv w:val="1"/>
      <w:marLeft w:val="0"/>
      <w:marRight w:val="0"/>
      <w:marTop w:val="0"/>
      <w:marBottom w:val="0"/>
      <w:divBdr>
        <w:top w:val="none" w:sz="0" w:space="0" w:color="auto"/>
        <w:left w:val="none" w:sz="0" w:space="0" w:color="auto"/>
        <w:bottom w:val="none" w:sz="0" w:space="0" w:color="auto"/>
        <w:right w:val="none" w:sz="0" w:space="0" w:color="auto"/>
      </w:divBdr>
    </w:div>
    <w:div w:id="735007503">
      <w:bodyDiv w:val="1"/>
      <w:marLeft w:val="0"/>
      <w:marRight w:val="0"/>
      <w:marTop w:val="0"/>
      <w:marBottom w:val="0"/>
      <w:divBdr>
        <w:top w:val="none" w:sz="0" w:space="0" w:color="auto"/>
        <w:left w:val="none" w:sz="0" w:space="0" w:color="auto"/>
        <w:bottom w:val="none" w:sz="0" w:space="0" w:color="auto"/>
        <w:right w:val="none" w:sz="0" w:space="0" w:color="auto"/>
      </w:divBdr>
      <w:divsChild>
        <w:div w:id="2134205184">
          <w:marLeft w:val="0"/>
          <w:marRight w:val="0"/>
          <w:marTop w:val="0"/>
          <w:marBottom w:val="0"/>
          <w:divBdr>
            <w:top w:val="none" w:sz="0" w:space="0" w:color="auto"/>
            <w:left w:val="none" w:sz="0" w:space="0" w:color="auto"/>
            <w:bottom w:val="none" w:sz="0" w:space="0" w:color="auto"/>
            <w:right w:val="none" w:sz="0" w:space="0" w:color="auto"/>
          </w:divBdr>
        </w:div>
      </w:divsChild>
    </w:div>
    <w:div w:id="753823218">
      <w:bodyDiv w:val="1"/>
      <w:marLeft w:val="0"/>
      <w:marRight w:val="0"/>
      <w:marTop w:val="0"/>
      <w:marBottom w:val="0"/>
      <w:divBdr>
        <w:top w:val="none" w:sz="0" w:space="0" w:color="auto"/>
        <w:left w:val="none" w:sz="0" w:space="0" w:color="auto"/>
        <w:bottom w:val="none" w:sz="0" w:space="0" w:color="auto"/>
        <w:right w:val="none" w:sz="0" w:space="0" w:color="auto"/>
      </w:divBdr>
    </w:div>
    <w:div w:id="899940699">
      <w:marLeft w:val="0"/>
      <w:marRight w:val="0"/>
      <w:marTop w:val="0"/>
      <w:marBottom w:val="0"/>
      <w:divBdr>
        <w:top w:val="none" w:sz="0" w:space="0" w:color="auto"/>
        <w:left w:val="none" w:sz="0" w:space="0" w:color="auto"/>
        <w:bottom w:val="none" w:sz="0" w:space="0" w:color="auto"/>
        <w:right w:val="none" w:sz="0" w:space="0" w:color="auto"/>
      </w:divBdr>
    </w:div>
    <w:div w:id="899940700">
      <w:marLeft w:val="0"/>
      <w:marRight w:val="0"/>
      <w:marTop w:val="0"/>
      <w:marBottom w:val="0"/>
      <w:divBdr>
        <w:top w:val="none" w:sz="0" w:space="0" w:color="auto"/>
        <w:left w:val="none" w:sz="0" w:space="0" w:color="auto"/>
        <w:bottom w:val="none" w:sz="0" w:space="0" w:color="auto"/>
        <w:right w:val="none" w:sz="0" w:space="0" w:color="auto"/>
      </w:divBdr>
    </w:div>
    <w:div w:id="899940703">
      <w:marLeft w:val="0"/>
      <w:marRight w:val="0"/>
      <w:marTop w:val="0"/>
      <w:marBottom w:val="0"/>
      <w:divBdr>
        <w:top w:val="none" w:sz="0" w:space="0" w:color="auto"/>
        <w:left w:val="none" w:sz="0" w:space="0" w:color="auto"/>
        <w:bottom w:val="none" w:sz="0" w:space="0" w:color="auto"/>
        <w:right w:val="none" w:sz="0" w:space="0" w:color="auto"/>
      </w:divBdr>
      <w:divsChild>
        <w:div w:id="899940701">
          <w:marLeft w:val="0"/>
          <w:marRight w:val="0"/>
          <w:marTop w:val="0"/>
          <w:marBottom w:val="0"/>
          <w:divBdr>
            <w:top w:val="none" w:sz="0" w:space="0" w:color="auto"/>
            <w:left w:val="none" w:sz="0" w:space="0" w:color="auto"/>
            <w:bottom w:val="none" w:sz="0" w:space="0" w:color="auto"/>
            <w:right w:val="none" w:sz="0" w:space="0" w:color="auto"/>
          </w:divBdr>
          <w:divsChild>
            <w:div w:id="89994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940705">
      <w:marLeft w:val="0"/>
      <w:marRight w:val="0"/>
      <w:marTop w:val="0"/>
      <w:marBottom w:val="0"/>
      <w:divBdr>
        <w:top w:val="none" w:sz="0" w:space="0" w:color="auto"/>
        <w:left w:val="none" w:sz="0" w:space="0" w:color="auto"/>
        <w:bottom w:val="none" w:sz="0" w:space="0" w:color="auto"/>
        <w:right w:val="none" w:sz="0" w:space="0" w:color="auto"/>
      </w:divBdr>
    </w:div>
    <w:div w:id="899940706">
      <w:marLeft w:val="0"/>
      <w:marRight w:val="0"/>
      <w:marTop w:val="0"/>
      <w:marBottom w:val="0"/>
      <w:divBdr>
        <w:top w:val="none" w:sz="0" w:space="0" w:color="auto"/>
        <w:left w:val="none" w:sz="0" w:space="0" w:color="auto"/>
        <w:bottom w:val="none" w:sz="0" w:space="0" w:color="auto"/>
        <w:right w:val="none" w:sz="0" w:space="0" w:color="auto"/>
      </w:divBdr>
      <w:divsChild>
        <w:div w:id="899940702">
          <w:marLeft w:val="0"/>
          <w:marRight w:val="0"/>
          <w:marTop w:val="0"/>
          <w:marBottom w:val="0"/>
          <w:divBdr>
            <w:top w:val="none" w:sz="0" w:space="0" w:color="auto"/>
            <w:left w:val="none" w:sz="0" w:space="0" w:color="auto"/>
            <w:bottom w:val="none" w:sz="0" w:space="0" w:color="auto"/>
            <w:right w:val="none" w:sz="0" w:space="0" w:color="auto"/>
          </w:divBdr>
          <w:divsChild>
            <w:div w:id="89994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26320">
      <w:bodyDiv w:val="1"/>
      <w:marLeft w:val="0"/>
      <w:marRight w:val="0"/>
      <w:marTop w:val="0"/>
      <w:marBottom w:val="0"/>
      <w:divBdr>
        <w:top w:val="none" w:sz="0" w:space="0" w:color="auto"/>
        <w:left w:val="none" w:sz="0" w:space="0" w:color="auto"/>
        <w:bottom w:val="none" w:sz="0" w:space="0" w:color="auto"/>
        <w:right w:val="none" w:sz="0" w:space="0" w:color="auto"/>
      </w:divBdr>
    </w:div>
    <w:div w:id="1748964116">
      <w:bodyDiv w:val="1"/>
      <w:marLeft w:val="0"/>
      <w:marRight w:val="0"/>
      <w:marTop w:val="0"/>
      <w:marBottom w:val="0"/>
      <w:divBdr>
        <w:top w:val="none" w:sz="0" w:space="0" w:color="auto"/>
        <w:left w:val="none" w:sz="0" w:space="0" w:color="auto"/>
        <w:bottom w:val="none" w:sz="0" w:space="0" w:color="auto"/>
        <w:right w:val="none" w:sz="0" w:space="0" w:color="auto"/>
      </w:divBdr>
      <w:divsChild>
        <w:div w:id="1967810050">
          <w:marLeft w:val="0"/>
          <w:marRight w:val="0"/>
          <w:marTop w:val="0"/>
          <w:marBottom w:val="0"/>
          <w:divBdr>
            <w:top w:val="none" w:sz="0" w:space="0" w:color="auto"/>
            <w:left w:val="none" w:sz="0" w:space="0" w:color="auto"/>
            <w:bottom w:val="none" w:sz="0" w:space="0" w:color="auto"/>
            <w:right w:val="none" w:sz="0" w:space="0" w:color="auto"/>
          </w:divBdr>
        </w:div>
      </w:divsChild>
    </w:div>
    <w:div w:id="1923487735">
      <w:marLeft w:val="0"/>
      <w:marRight w:val="0"/>
      <w:marTop w:val="0"/>
      <w:marBottom w:val="0"/>
      <w:divBdr>
        <w:top w:val="none" w:sz="0" w:space="0" w:color="auto"/>
        <w:left w:val="none" w:sz="0" w:space="0" w:color="auto"/>
        <w:bottom w:val="none" w:sz="0" w:space="0" w:color="auto"/>
        <w:right w:val="none" w:sz="0" w:space="0" w:color="auto"/>
      </w:divBdr>
    </w:div>
    <w:div w:id="1923487736">
      <w:marLeft w:val="0"/>
      <w:marRight w:val="0"/>
      <w:marTop w:val="0"/>
      <w:marBottom w:val="0"/>
      <w:divBdr>
        <w:top w:val="none" w:sz="0" w:space="0" w:color="auto"/>
        <w:left w:val="none" w:sz="0" w:space="0" w:color="auto"/>
        <w:bottom w:val="none" w:sz="0" w:space="0" w:color="auto"/>
        <w:right w:val="none" w:sz="0" w:space="0" w:color="auto"/>
      </w:divBdr>
    </w:div>
    <w:div w:id="1923487739">
      <w:marLeft w:val="0"/>
      <w:marRight w:val="0"/>
      <w:marTop w:val="0"/>
      <w:marBottom w:val="0"/>
      <w:divBdr>
        <w:top w:val="none" w:sz="0" w:space="0" w:color="auto"/>
        <w:left w:val="none" w:sz="0" w:space="0" w:color="auto"/>
        <w:bottom w:val="none" w:sz="0" w:space="0" w:color="auto"/>
        <w:right w:val="none" w:sz="0" w:space="0" w:color="auto"/>
      </w:divBdr>
      <w:divsChild>
        <w:div w:id="1923487737">
          <w:marLeft w:val="0"/>
          <w:marRight w:val="0"/>
          <w:marTop w:val="0"/>
          <w:marBottom w:val="0"/>
          <w:divBdr>
            <w:top w:val="none" w:sz="0" w:space="0" w:color="auto"/>
            <w:left w:val="none" w:sz="0" w:space="0" w:color="auto"/>
            <w:bottom w:val="none" w:sz="0" w:space="0" w:color="auto"/>
            <w:right w:val="none" w:sz="0" w:space="0" w:color="auto"/>
          </w:divBdr>
          <w:divsChild>
            <w:div w:id="192348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487741">
      <w:marLeft w:val="0"/>
      <w:marRight w:val="0"/>
      <w:marTop w:val="0"/>
      <w:marBottom w:val="0"/>
      <w:divBdr>
        <w:top w:val="none" w:sz="0" w:space="0" w:color="auto"/>
        <w:left w:val="none" w:sz="0" w:space="0" w:color="auto"/>
        <w:bottom w:val="none" w:sz="0" w:space="0" w:color="auto"/>
        <w:right w:val="none" w:sz="0" w:space="0" w:color="auto"/>
      </w:divBdr>
    </w:div>
    <w:div w:id="1923487742">
      <w:marLeft w:val="0"/>
      <w:marRight w:val="0"/>
      <w:marTop w:val="0"/>
      <w:marBottom w:val="0"/>
      <w:divBdr>
        <w:top w:val="none" w:sz="0" w:space="0" w:color="auto"/>
        <w:left w:val="none" w:sz="0" w:space="0" w:color="auto"/>
        <w:bottom w:val="none" w:sz="0" w:space="0" w:color="auto"/>
        <w:right w:val="none" w:sz="0" w:space="0" w:color="auto"/>
      </w:divBdr>
      <w:divsChild>
        <w:div w:id="1923487738">
          <w:marLeft w:val="0"/>
          <w:marRight w:val="0"/>
          <w:marTop w:val="0"/>
          <w:marBottom w:val="0"/>
          <w:divBdr>
            <w:top w:val="none" w:sz="0" w:space="0" w:color="auto"/>
            <w:left w:val="none" w:sz="0" w:space="0" w:color="auto"/>
            <w:bottom w:val="none" w:sz="0" w:space="0" w:color="auto"/>
            <w:right w:val="none" w:sz="0" w:space="0" w:color="auto"/>
          </w:divBdr>
          <w:divsChild>
            <w:div w:id="192348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val.ua"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9AE287C2126BE746A18451EADB991D6E" ma:contentTypeVersion="12" ma:contentTypeDescription="Створення нового документа." ma:contentTypeScope="" ma:versionID="53a2496e8e386d1cfe300a6bb601c82b">
  <xsd:schema xmlns:xsd="http://www.w3.org/2001/XMLSchema" xmlns:xs="http://www.w3.org/2001/XMLSchema" xmlns:p="http://schemas.microsoft.com/office/2006/metadata/properties" xmlns:ns1="http://schemas.microsoft.com/sharepoint/v3" xmlns:ns2="64861b8a-0ff1-44e5-88de-814bd14abb1c" xmlns:ns3="a4c842a7-667e-4802-b19f-5e0c92abcad0" targetNamespace="http://schemas.microsoft.com/office/2006/metadata/properties" ma:root="true" ma:fieldsID="5da2dc763ed8f5871e2441426333979b" ns1:_="" ns2:_="" ns3:_="">
    <xsd:import namespace="http://schemas.microsoft.com/sharepoint/v3"/>
    <xsd:import namespace="64861b8a-0ff1-44e5-88de-814bd14abb1c"/>
    <xsd:import namespace="a4c842a7-667e-4802-b19f-5e0c92abcad0"/>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початку розкладу" ma:description="Планування дати початку – це стовпець сайту, створений за допомогою засобу публікації. Він використовується, щоб указати дату й час, коли ця сторінка вперше відобразиться для відвідувачів сайту." ma:internalName="PublishingStartDate">
      <xsd:simpleType>
        <xsd:restriction base="dms:Unknown"/>
      </xsd:simpleType>
    </xsd:element>
    <xsd:element name="PublishingExpirationDate" ma:index="9" nillable="true" ma:displayName="Дата початку розкладу" ma:description="Планування дати завершення – це стовпець сайту, створений за допомогою засобу публікації. Він використовується, щоб указати дату й час, коли ця сторінка більше не відображатиметься для відвідувачів сайту."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4861b8a-0ff1-44e5-88de-814bd14abb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c842a7-667e-4802-b19f-5e0c92abcad0" elementFormDefault="qualified">
    <xsd:import namespace="http://schemas.microsoft.com/office/2006/documentManagement/types"/>
    <xsd:import namespace="http://schemas.microsoft.com/office/infopath/2007/PartnerControls"/>
    <xsd:element name="SharedWithUsers" ma:index="19"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0B59B7E-DF65-4AE5-A3B3-240F871F2F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4861b8a-0ff1-44e5-88de-814bd14abb1c"/>
    <ds:schemaRef ds:uri="a4c842a7-667e-4802-b19f-5e0c92abca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8E5371-9275-4CE4-ABA0-0181495D8C94}">
  <ds:schemaRefs>
    <ds:schemaRef ds:uri="http://schemas.microsoft.com/sharepoint/v3/contenttype/forms"/>
  </ds:schemaRefs>
</ds:datastoreItem>
</file>

<file path=customXml/itemProps3.xml><?xml version="1.0" encoding="utf-8"?>
<ds:datastoreItem xmlns:ds="http://schemas.openxmlformats.org/officeDocument/2006/customXml" ds:itemID="{87CEAB40-A833-4624-9C5C-0C48B46E3B17}">
  <ds:schemaRefs>
    <ds:schemaRef ds:uri="http://schemas.openxmlformats.org/officeDocument/2006/bibliography"/>
  </ds:schemaRefs>
</ds:datastoreItem>
</file>

<file path=customXml/itemProps4.xml><?xml version="1.0" encoding="utf-8"?>
<ds:datastoreItem xmlns:ds="http://schemas.openxmlformats.org/officeDocument/2006/customXml" ds:itemID="{072ADFC7-3022-4651-92F3-A09B61020595}">
  <ds:schemaRefs>
    <ds:schemaRef ds:uri="http://schemas.microsoft.com/sharepoint/v3"/>
    <ds:schemaRef ds:uri="http://purl.org/dc/terms/"/>
    <ds:schemaRef ds:uri="http://schemas.openxmlformats.org/package/2006/metadata/core-properties"/>
    <ds:schemaRef ds:uri="http://schemas.microsoft.com/office/2006/documentManagement/types"/>
    <ds:schemaRef ds:uri="64861b8a-0ff1-44e5-88de-814bd14abb1c"/>
    <ds:schemaRef ds:uri="http://schemas.microsoft.com/office/infopath/2007/PartnerControls"/>
    <ds:schemaRef ds:uri="http://purl.org/dc/elements/1.1/"/>
    <ds:schemaRef ds:uri="http://schemas.microsoft.com/office/2006/metadata/properties"/>
    <ds:schemaRef ds:uri="a4c842a7-667e-4802-b19f-5e0c92abcad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4363</Words>
  <Characters>31009</Characters>
  <Application>Microsoft Office Word</Application>
  <DocSecurity>0</DocSecurity>
  <Lines>258</Lines>
  <Paragraphs>70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ДОГОВІР</vt:lpstr>
      <vt:lpstr>ДОГОВІР</vt:lpstr>
    </vt:vector>
  </TitlesOfParts>
  <Company>RBA</Company>
  <LinksUpToDate>false</LinksUpToDate>
  <CharactersWithSpaces>35302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ДОГОВІР</dc:title>
  <dc:subject/>
  <dc:creator>Svetlana A. Savchenko</dc:creator>
  <cp:keywords/>
  <dc:description/>
  <cp:lastModifiedBy>Yevheniia YELTSOVA</cp:lastModifiedBy>
  <cp:revision>3</cp:revision>
  <cp:lastPrinted>2019-08-27T13:15:00Z</cp:lastPrinted>
  <dcterms:created xsi:type="dcterms:W3CDTF">2021-08-31T14:41:00Z</dcterms:created>
  <dcterms:modified xsi:type="dcterms:W3CDTF">2021-08-31T14:42:00Z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0x0101009AE287C2126BE746A18451EADB991D6E</vt:lpwstr>
  </property>
  <property fmtid="{D5CDD505-2E9C-101B-9397-08002B2CF9AE}" pid="3" name="MSIP_Label_cef7f2da-30d3-430a-a9a4-8103a74342a8_Enabled">
    <vt:lpwstr>true</vt:lpwstr>
  </property>
  <property fmtid="{D5CDD505-2E9C-101B-9397-08002B2CF9AE}" pid="4" name="MSIP_Label_cef7f2da-30d3-430a-a9a4-8103a74342a8_SetDate">
    <vt:lpwstr>2021-08-31T11:44:14Z</vt:lpwstr>
  </property>
  <property fmtid="{D5CDD505-2E9C-101B-9397-08002B2CF9AE}" pid="5" name="MSIP_Label_cef7f2da-30d3-430a-a9a4-8103a74342a8_Method">
    <vt:lpwstr>Privileged</vt:lpwstr>
  </property>
  <property fmtid="{D5CDD505-2E9C-101B-9397-08002B2CF9AE}" pid="6" name="MSIP_Label_cef7f2da-30d3-430a-a9a4-8103a74342a8_Name">
    <vt:lpwstr>Public</vt:lpwstr>
  </property>
  <property fmtid="{D5CDD505-2E9C-101B-9397-08002B2CF9AE}" pid="7" name="MSIP_Label_cef7f2da-30d3-430a-a9a4-8103a74342a8_SiteId">
    <vt:lpwstr>9b511fda-f0b1-43a5-b06e-1e720f64520a</vt:lpwstr>
  </property>
  <property fmtid="{D5CDD505-2E9C-101B-9397-08002B2CF9AE}" pid="8" name="MSIP_Label_cef7f2da-30d3-430a-a9a4-8103a74342a8_ActionId">
    <vt:lpwstr>cf3907b7-aa8a-4362-83ee-fcea6abb4581</vt:lpwstr>
  </property>
  <property fmtid="{D5CDD505-2E9C-101B-9397-08002B2CF9AE}" pid="9" name="MSIP_Label_cef7f2da-30d3-430a-a9a4-8103a74342a8_ContentBits">
    <vt:lpwstr>0</vt:lpwstr>
  </property>
</Properties>
</file>